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656399" w14:textId="74F832DA" w:rsidR="00712EC6" w:rsidRDefault="009C44AF" w:rsidP="00140CE0">
      <w:pPr>
        <w:tabs>
          <w:tab w:val="left" w:pos="7218"/>
        </w:tabs>
        <w:jc w:val="both"/>
        <w:rPr>
          <w:b/>
          <w:color w:val="000000"/>
          <w:sz w:val="24"/>
          <w:szCs w:val="24"/>
        </w:rPr>
      </w:pPr>
      <w:r w:rsidRPr="00EC2A45">
        <w:rPr>
          <w:b/>
          <w:sz w:val="24"/>
          <w:szCs w:val="24"/>
        </w:rPr>
        <w:t xml:space="preserve">STATEMENT FROM THE </w:t>
      </w:r>
      <w:r w:rsidR="000958F5">
        <w:rPr>
          <w:b/>
          <w:sz w:val="24"/>
          <w:szCs w:val="24"/>
        </w:rPr>
        <w:t>FIFT</w:t>
      </w:r>
      <w:r w:rsidR="003824C6">
        <w:rPr>
          <w:b/>
          <w:sz w:val="24"/>
          <w:szCs w:val="24"/>
        </w:rPr>
        <w:t xml:space="preserve">Y </w:t>
      </w:r>
      <w:r w:rsidR="003F6DC1">
        <w:rPr>
          <w:b/>
          <w:sz w:val="24"/>
          <w:szCs w:val="24"/>
        </w:rPr>
        <w:t>SIXTH</w:t>
      </w:r>
      <w:r w:rsidR="00712EC6">
        <w:rPr>
          <w:b/>
          <w:sz w:val="24"/>
          <w:szCs w:val="24"/>
        </w:rPr>
        <w:t xml:space="preserve"> </w:t>
      </w:r>
      <w:r w:rsidRPr="00EC2A45">
        <w:rPr>
          <w:b/>
          <w:sz w:val="24"/>
          <w:szCs w:val="24"/>
        </w:rPr>
        <w:t xml:space="preserve">GREATER HORN OF AFRICA </w:t>
      </w:r>
      <w:r w:rsidR="003F7EEF" w:rsidRPr="00EC2A45">
        <w:rPr>
          <w:b/>
          <w:sz w:val="24"/>
          <w:szCs w:val="24"/>
        </w:rPr>
        <w:t xml:space="preserve">CLIMATE OUTLOOK FORUM </w:t>
      </w:r>
      <w:r w:rsidR="000958F5">
        <w:rPr>
          <w:b/>
          <w:sz w:val="24"/>
          <w:szCs w:val="24"/>
        </w:rPr>
        <w:t>(GHACOF</w:t>
      </w:r>
      <w:r w:rsidR="003F6DC1">
        <w:rPr>
          <w:b/>
          <w:sz w:val="24"/>
          <w:szCs w:val="24"/>
        </w:rPr>
        <w:t>56</w:t>
      </w:r>
      <w:r w:rsidRPr="00EC2A45">
        <w:rPr>
          <w:b/>
          <w:sz w:val="24"/>
          <w:szCs w:val="24"/>
        </w:rPr>
        <w:t xml:space="preserve">) FOR </w:t>
      </w:r>
      <w:r w:rsidR="003F6DC1">
        <w:rPr>
          <w:b/>
          <w:sz w:val="24"/>
          <w:szCs w:val="24"/>
        </w:rPr>
        <w:t>OCTOBER TO DECEMBER</w:t>
      </w:r>
      <w:r w:rsidR="00712EC6">
        <w:rPr>
          <w:b/>
          <w:sz w:val="24"/>
          <w:szCs w:val="24"/>
        </w:rPr>
        <w:t xml:space="preserve"> </w:t>
      </w:r>
      <w:r w:rsidR="0021544C">
        <w:rPr>
          <w:b/>
          <w:sz w:val="24"/>
          <w:szCs w:val="24"/>
        </w:rPr>
        <w:t>2020</w:t>
      </w:r>
      <w:r w:rsidR="00A6638D">
        <w:rPr>
          <w:b/>
          <w:sz w:val="24"/>
          <w:szCs w:val="24"/>
        </w:rPr>
        <w:t xml:space="preserve"> </w:t>
      </w:r>
      <w:r w:rsidR="00EC2A45" w:rsidRPr="00EC2A45">
        <w:rPr>
          <w:b/>
          <w:sz w:val="24"/>
          <w:szCs w:val="24"/>
        </w:rPr>
        <w:t xml:space="preserve">RAINFALL </w:t>
      </w:r>
      <w:r w:rsidRPr="00EC2A45">
        <w:rPr>
          <w:b/>
          <w:sz w:val="24"/>
          <w:szCs w:val="24"/>
        </w:rPr>
        <w:t xml:space="preserve">SEASON: </w:t>
      </w:r>
      <w:r w:rsidR="00634308">
        <w:rPr>
          <w:b/>
          <w:sz w:val="24"/>
          <w:szCs w:val="24"/>
        </w:rPr>
        <w:t>26</w:t>
      </w:r>
      <w:r w:rsidR="00325D07">
        <w:rPr>
          <w:b/>
          <w:sz w:val="24"/>
          <w:szCs w:val="24"/>
        </w:rPr>
        <w:t xml:space="preserve"> </w:t>
      </w:r>
      <w:r w:rsidR="00634308">
        <w:rPr>
          <w:b/>
          <w:sz w:val="24"/>
          <w:szCs w:val="24"/>
        </w:rPr>
        <w:t xml:space="preserve">AUGUST </w:t>
      </w:r>
      <w:r w:rsidR="003F7EEF">
        <w:rPr>
          <w:b/>
          <w:color w:val="000000"/>
          <w:sz w:val="24"/>
          <w:szCs w:val="24"/>
        </w:rPr>
        <w:t>20</w:t>
      </w:r>
      <w:r w:rsidR="007E7ECC">
        <w:rPr>
          <w:b/>
          <w:color w:val="000000"/>
          <w:sz w:val="24"/>
          <w:szCs w:val="24"/>
        </w:rPr>
        <w:t>20</w:t>
      </w:r>
      <w:r w:rsidR="003F7EEF">
        <w:rPr>
          <w:b/>
          <w:color w:val="000000"/>
          <w:sz w:val="24"/>
          <w:szCs w:val="24"/>
        </w:rPr>
        <w:t>;</w:t>
      </w:r>
      <w:r w:rsidR="00325D07">
        <w:rPr>
          <w:b/>
          <w:color w:val="000000"/>
          <w:sz w:val="24"/>
          <w:szCs w:val="24"/>
        </w:rPr>
        <w:t xml:space="preserve"> </w:t>
      </w:r>
      <w:r w:rsidR="00712EC6">
        <w:rPr>
          <w:b/>
          <w:caps/>
          <w:color w:val="000000"/>
          <w:sz w:val="24"/>
          <w:szCs w:val="24"/>
        </w:rPr>
        <w:t xml:space="preserve">ICPAC, </w:t>
      </w:r>
      <w:r w:rsidR="00FD0BEA">
        <w:rPr>
          <w:b/>
          <w:caps/>
          <w:color w:val="000000"/>
          <w:sz w:val="24"/>
          <w:szCs w:val="24"/>
        </w:rPr>
        <w:t>NAIROBI METROPOLITAN AREA</w:t>
      </w:r>
      <w:r w:rsidR="00712EC6">
        <w:rPr>
          <w:b/>
          <w:caps/>
          <w:color w:val="000000"/>
          <w:sz w:val="24"/>
          <w:szCs w:val="24"/>
        </w:rPr>
        <w:t xml:space="preserve">, </w:t>
      </w:r>
      <w:r w:rsidR="007E7ECC">
        <w:rPr>
          <w:b/>
          <w:color w:val="000000"/>
          <w:sz w:val="24"/>
          <w:szCs w:val="24"/>
        </w:rPr>
        <w:t>KENYA</w:t>
      </w:r>
    </w:p>
    <w:p w14:paraId="6BDFE12A" w14:textId="77777777" w:rsidR="00AD4CCB" w:rsidRDefault="00AD4CCB" w:rsidP="00140CE0">
      <w:pPr>
        <w:tabs>
          <w:tab w:val="left" w:pos="7218"/>
        </w:tabs>
        <w:jc w:val="both"/>
        <w:rPr>
          <w:b/>
          <w:color w:val="000000"/>
          <w:sz w:val="24"/>
          <w:szCs w:val="24"/>
        </w:rPr>
      </w:pPr>
    </w:p>
    <w:p w14:paraId="7FBF207A" w14:textId="6771A10D" w:rsidR="00F93863" w:rsidRPr="00AD4CCB" w:rsidRDefault="00712EC6" w:rsidP="00712EC6">
      <w:pPr>
        <w:tabs>
          <w:tab w:val="left" w:pos="7218"/>
        </w:tabs>
        <w:jc w:val="center"/>
        <w:rPr>
          <w:b/>
          <w:sz w:val="24"/>
          <w:szCs w:val="24"/>
          <w:u w:val="single"/>
        </w:rPr>
      </w:pPr>
      <w:r w:rsidRPr="00AD4CCB">
        <w:rPr>
          <w:b/>
          <w:color w:val="000000"/>
          <w:sz w:val="24"/>
          <w:szCs w:val="24"/>
          <w:u w:val="single"/>
        </w:rPr>
        <w:t>INTERNET-BASED LIVE FORUM</w:t>
      </w:r>
    </w:p>
    <w:p w14:paraId="624DD7D0" w14:textId="77777777" w:rsidR="00F93863" w:rsidRDefault="00F93863" w:rsidP="00F93863">
      <w:pPr>
        <w:jc w:val="both"/>
        <w:outlineLvl w:val="0"/>
        <w:rPr>
          <w:b/>
          <w:color w:val="0000FF"/>
          <w:sz w:val="24"/>
          <w:szCs w:val="24"/>
        </w:rPr>
      </w:pPr>
    </w:p>
    <w:p w14:paraId="5F5D2B31" w14:textId="018A7BE4" w:rsidR="00F93863" w:rsidRPr="005C5908" w:rsidRDefault="00AD4CCB" w:rsidP="00F93863">
      <w:pPr>
        <w:pStyle w:val="Heading1"/>
        <w:rPr>
          <w:sz w:val="22"/>
          <w:szCs w:val="22"/>
        </w:rPr>
      </w:pPr>
      <w:r>
        <w:rPr>
          <w:sz w:val="22"/>
          <w:szCs w:val="22"/>
        </w:rPr>
        <w:t xml:space="preserve">Consolidated Objective Climate Outlook for </w:t>
      </w:r>
      <w:r w:rsidR="003F6DC1">
        <w:rPr>
          <w:sz w:val="22"/>
          <w:szCs w:val="22"/>
        </w:rPr>
        <w:t>October to December</w:t>
      </w:r>
      <w:r>
        <w:rPr>
          <w:sz w:val="22"/>
          <w:szCs w:val="22"/>
        </w:rPr>
        <w:t xml:space="preserve"> 2020</w:t>
      </w:r>
    </w:p>
    <w:p w14:paraId="16B1A6F0" w14:textId="77777777" w:rsidR="00AD4CCB" w:rsidRDefault="00AD4CCB" w:rsidP="00F93863">
      <w:pPr>
        <w:pStyle w:val="BodyText"/>
        <w:ind w:right="0"/>
        <w:rPr>
          <w:i w:val="0"/>
          <w:spacing w:val="0"/>
          <w:sz w:val="22"/>
          <w:szCs w:val="22"/>
        </w:rPr>
      </w:pPr>
    </w:p>
    <w:p w14:paraId="0BD8F3C4" w14:textId="7D0DEDA3" w:rsidR="000307E8" w:rsidRPr="000653C1" w:rsidRDefault="003F6DC1" w:rsidP="00F93863">
      <w:pPr>
        <w:pStyle w:val="BodyText"/>
        <w:ind w:right="0"/>
        <w:rPr>
          <w:i w:val="0"/>
          <w:sz w:val="22"/>
          <w:szCs w:val="22"/>
        </w:rPr>
      </w:pPr>
      <w:r>
        <w:rPr>
          <w:i w:val="0"/>
          <w:spacing w:val="0"/>
          <w:sz w:val="22"/>
          <w:szCs w:val="22"/>
        </w:rPr>
        <w:t>October to December</w:t>
      </w:r>
      <w:r w:rsidR="00712EC6" w:rsidRPr="000653C1">
        <w:rPr>
          <w:i w:val="0"/>
          <w:spacing w:val="0"/>
          <w:sz w:val="22"/>
          <w:szCs w:val="22"/>
        </w:rPr>
        <w:t xml:space="preserve"> (</w:t>
      </w:r>
      <w:r>
        <w:rPr>
          <w:i w:val="0"/>
          <w:spacing w:val="0"/>
          <w:sz w:val="22"/>
          <w:szCs w:val="22"/>
        </w:rPr>
        <w:t>OND</w:t>
      </w:r>
      <w:r w:rsidR="00712EC6" w:rsidRPr="000653C1">
        <w:rPr>
          <w:i w:val="0"/>
          <w:spacing w:val="0"/>
          <w:sz w:val="22"/>
          <w:szCs w:val="22"/>
        </w:rPr>
        <w:t xml:space="preserve">) </w:t>
      </w:r>
      <w:r w:rsidR="009C44AF" w:rsidRPr="000653C1">
        <w:rPr>
          <w:i w:val="0"/>
          <w:spacing w:val="0"/>
          <w:sz w:val="22"/>
          <w:szCs w:val="22"/>
        </w:rPr>
        <w:t xml:space="preserve">constitutes an important rainfall season over the </w:t>
      </w:r>
      <w:r>
        <w:rPr>
          <w:i w:val="0"/>
          <w:spacing w:val="0"/>
          <w:sz w:val="22"/>
          <w:szCs w:val="22"/>
        </w:rPr>
        <w:t>southern</w:t>
      </w:r>
      <w:r w:rsidR="00F74806" w:rsidRPr="000653C1">
        <w:rPr>
          <w:i w:val="0"/>
          <w:spacing w:val="0"/>
          <w:sz w:val="22"/>
          <w:szCs w:val="22"/>
        </w:rPr>
        <w:t xml:space="preserve"> </w:t>
      </w:r>
      <w:r w:rsidR="00BB5524" w:rsidRPr="000653C1">
        <w:rPr>
          <w:i w:val="0"/>
          <w:spacing w:val="0"/>
          <w:sz w:val="22"/>
          <w:szCs w:val="22"/>
        </w:rPr>
        <w:t xml:space="preserve">and </w:t>
      </w:r>
      <w:r w:rsidR="009C44AF" w:rsidRPr="000653C1">
        <w:rPr>
          <w:i w:val="0"/>
          <w:spacing w:val="0"/>
          <w:sz w:val="22"/>
          <w:szCs w:val="22"/>
        </w:rPr>
        <w:t xml:space="preserve">equatorial </w:t>
      </w:r>
      <w:r w:rsidR="00E071B4" w:rsidRPr="000653C1">
        <w:rPr>
          <w:i w:val="0"/>
          <w:spacing w:val="0"/>
          <w:sz w:val="22"/>
          <w:szCs w:val="22"/>
        </w:rPr>
        <w:t>sector</w:t>
      </w:r>
      <w:r w:rsidR="00BB5524" w:rsidRPr="000653C1">
        <w:rPr>
          <w:i w:val="0"/>
          <w:spacing w:val="0"/>
          <w:sz w:val="22"/>
          <w:szCs w:val="22"/>
        </w:rPr>
        <w:t>s</w:t>
      </w:r>
      <w:r w:rsidR="009C44AF" w:rsidRPr="000653C1">
        <w:rPr>
          <w:i w:val="0"/>
          <w:spacing w:val="0"/>
          <w:sz w:val="22"/>
          <w:szCs w:val="22"/>
        </w:rPr>
        <w:t xml:space="preserve"> of </w:t>
      </w:r>
      <w:r w:rsidR="00DF1D10" w:rsidRPr="000653C1">
        <w:rPr>
          <w:i w:val="0"/>
          <w:spacing w:val="0"/>
          <w:sz w:val="22"/>
          <w:szCs w:val="22"/>
        </w:rPr>
        <w:t xml:space="preserve">the Greater Horn of </w:t>
      </w:r>
      <w:r w:rsidR="009C44AF" w:rsidRPr="000653C1">
        <w:rPr>
          <w:i w:val="0"/>
          <w:spacing w:val="0"/>
          <w:sz w:val="22"/>
          <w:szCs w:val="22"/>
        </w:rPr>
        <w:t xml:space="preserve">Africa (GHA). </w:t>
      </w:r>
      <w:r w:rsidR="00B9575A" w:rsidRPr="000653C1">
        <w:rPr>
          <w:i w:val="0"/>
          <w:spacing w:val="0"/>
          <w:sz w:val="22"/>
          <w:szCs w:val="22"/>
        </w:rPr>
        <w:t>The</w:t>
      </w:r>
      <w:r w:rsidR="00230B57" w:rsidRPr="000653C1">
        <w:rPr>
          <w:i w:val="0"/>
          <w:spacing w:val="0"/>
          <w:sz w:val="22"/>
          <w:szCs w:val="22"/>
        </w:rPr>
        <w:t xml:space="preserve"> </w:t>
      </w:r>
      <w:r w:rsidR="00BB5524" w:rsidRPr="000653C1">
        <w:rPr>
          <w:i w:val="0"/>
          <w:spacing w:val="0"/>
          <w:sz w:val="22"/>
          <w:szCs w:val="22"/>
        </w:rPr>
        <w:t xml:space="preserve">consolidated </w:t>
      </w:r>
      <w:r w:rsidR="00B9575A" w:rsidRPr="000653C1">
        <w:rPr>
          <w:i w:val="0"/>
          <w:spacing w:val="0"/>
          <w:sz w:val="22"/>
          <w:szCs w:val="22"/>
        </w:rPr>
        <w:t xml:space="preserve">objective </w:t>
      </w:r>
      <w:r w:rsidR="005104C6" w:rsidRPr="000653C1">
        <w:rPr>
          <w:i w:val="0"/>
          <w:spacing w:val="0"/>
          <w:sz w:val="22"/>
          <w:szCs w:val="22"/>
        </w:rPr>
        <w:t xml:space="preserve">climate </w:t>
      </w:r>
      <w:r w:rsidR="00685C31" w:rsidRPr="000653C1">
        <w:rPr>
          <w:i w:val="0"/>
          <w:spacing w:val="0"/>
          <w:sz w:val="22"/>
          <w:szCs w:val="22"/>
        </w:rPr>
        <w:t xml:space="preserve">forecast from </w:t>
      </w:r>
      <w:r w:rsidR="00BB5524" w:rsidRPr="000653C1">
        <w:rPr>
          <w:i w:val="0"/>
          <w:spacing w:val="0"/>
          <w:sz w:val="22"/>
          <w:szCs w:val="22"/>
        </w:rPr>
        <w:t xml:space="preserve">9 </w:t>
      </w:r>
      <w:r w:rsidR="00B9575A" w:rsidRPr="000653C1">
        <w:rPr>
          <w:i w:val="0"/>
          <w:spacing w:val="0"/>
          <w:sz w:val="22"/>
          <w:szCs w:val="22"/>
        </w:rPr>
        <w:t>G</w:t>
      </w:r>
      <w:r w:rsidR="00230B57" w:rsidRPr="000653C1">
        <w:rPr>
          <w:i w:val="0"/>
          <w:spacing w:val="0"/>
          <w:sz w:val="22"/>
          <w:szCs w:val="22"/>
        </w:rPr>
        <w:t xml:space="preserve">lobal </w:t>
      </w:r>
      <w:r w:rsidR="00B9575A" w:rsidRPr="000653C1">
        <w:rPr>
          <w:i w:val="0"/>
          <w:spacing w:val="0"/>
          <w:sz w:val="22"/>
          <w:szCs w:val="22"/>
        </w:rPr>
        <w:t xml:space="preserve">Producing Centres (GPCs) </w:t>
      </w:r>
      <w:r w:rsidR="00230B57" w:rsidRPr="000653C1">
        <w:rPr>
          <w:i w:val="0"/>
          <w:spacing w:val="0"/>
          <w:sz w:val="22"/>
          <w:szCs w:val="22"/>
        </w:rPr>
        <w:t>indicate</w:t>
      </w:r>
      <w:r w:rsidR="005C4FE0" w:rsidRPr="000653C1">
        <w:rPr>
          <w:i w:val="0"/>
          <w:spacing w:val="0"/>
          <w:sz w:val="22"/>
          <w:szCs w:val="22"/>
        </w:rPr>
        <w:t>s</w:t>
      </w:r>
      <w:r w:rsidR="00230B57" w:rsidRPr="000653C1">
        <w:rPr>
          <w:i w:val="0"/>
          <w:spacing w:val="0"/>
          <w:sz w:val="22"/>
          <w:szCs w:val="22"/>
        </w:rPr>
        <w:t xml:space="preserve"> higher chance of </w:t>
      </w:r>
      <w:r>
        <w:rPr>
          <w:i w:val="0"/>
          <w:spacing w:val="0"/>
          <w:sz w:val="22"/>
          <w:szCs w:val="22"/>
        </w:rPr>
        <w:t>drier</w:t>
      </w:r>
      <w:r w:rsidR="00230B57" w:rsidRPr="000653C1">
        <w:rPr>
          <w:i w:val="0"/>
          <w:spacing w:val="0"/>
          <w:sz w:val="22"/>
          <w:szCs w:val="22"/>
        </w:rPr>
        <w:t xml:space="preserve"> conditions during </w:t>
      </w:r>
      <w:r>
        <w:rPr>
          <w:i w:val="0"/>
          <w:spacing w:val="0"/>
          <w:sz w:val="22"/>
          <w:szCs w:val="22"/>
        </w:rPr>
        <w:t>October to December</w:t>
      </w:r>
      <w:r w:rsidR="0021544C" w:rsidRPr="000653C1">
        <w:rPr>
          <w:i w:val="0"/>
          <w:spacing w:val="0"/>
          <w:sz w:val="22"/>
          <w:szCs w:val="22"/>
        </w:rPr>
        <w:t xml:space="preserve"> 2020</w:t>
      </w:r>
      <w:r w:rsidR="00C322EE">
        <w:rPr>
          <w:i w:val="0"/>
          <w:spacing w:val="0"/>
          <w:sz w:val="22"/>
          <w:szCs w:val="22"/>
        </w:rPr>
        <w:t xml:space="preserve"> season</w:t>
      </w:r>
      <w:r w:rsidR="00230B57" w:rsidRPr="000653C1">
        <w:rPr>
          <w:i w:val="0"/>
          <w:spacing w:val="0"/>
          <w:sz w:val="22"/>
          <w:szCs w:val="22"/>
        </w:rPr>
        <w:t xml:space="preserve">. </w:t>
      </w:r>
      <w:r w:rsidR="00967D6B">
        <w:rPr>
          <w:i w:val="0"/>
          <w:sz w:val="22"/>
          <w:szCs w:val="22"/>
        </w:rPr>
        <w:t>P</w:t>
      </w:r>
      <w:r w:rsidR="00C86AFF" w:rsidRPr="000653C1">
        <w:rPr>
          <w:i w:val="0"/>
          <w:sz w:val="22"/>
          <w:szCs w:val="22"/>
        </w:rPr>
        <w:t xml:space="preserve">robabilities for </w:t>
      </w:r>
      <w:r>
        <w:rPr>
          <w:i w:val="0"/>
          <w:sz w:val="22"/>
          <w:szCs w:val="22"/>
        </w:rPr>
        <w:t>below</w:t>
      </w:r>
      <w:r w:rsidR="00C86AFF" w:rsidRPr="000653C1">
        <w:rPr>
          <w:i w:val="0"/>
          <w:sz w:val="22"/>
          <w:szCs w:val="22"/>
        </w:rPr>
        <w:t xml:space="preserve"> normal rainfall </w:t>
      </w:r>
      <w:r w:rsidR="00967D6B">
        <w:rPr>
          <w:i w:val="0"/>
          <w:sz w:val="22"/>
          <w:szCs w:val="22"/>
        </w:rPr>
        <w:t xml:space="preserve">are </w:t>
      </w:r>
      <w:r w:rsidR="005D4D84">
        <w:rPr>
          <w:i w:val="0"/>
          <w:sz w:val="22"/>
          <w:szCs w:val="22"/>
        </w:rPr>
        <w:t>40</w:t>
      </w:r>
      <w:r w:rsidR="00967D6B">
        <w:rPr>
          <w:i w:val="0"/>
          <w:sz w:val="22"/>
          <w:szCs w:val="22"/>
        </w:rPr>
        <w:t>-50%</w:t>
      </w:r>
      <w:del w:id="0" w:author="richard graham" w:date="2020-08-25T14:39:00Z">
        <w:r w:rsidR="005D4D84" w:rsidDel="00616637">
          <w:rPr>
            <w:i w:val="0"/>
            <w:sz w:val="22"/>
            <w:szCs w:val="22"/>
          </w:rPr>
          <w:delText>%</w:delText>
        </w:r>
      </w:del>
      <w:r w:rsidR="005D4D84">
        <w:rPr>
          <w:i w:val="0"/>
          <w:sz w:val="22"/>
          <w:szCs w:val="22"/>
        </w:rPr>
        <w:t xml:space="preserve"> </w:t>
      </w:r>
      <w:r w:rsidR="00967D6B">
        <w:rPr>
          <w:i w:val="0"/>
          <w:sz w:val="22"/>
          <w:szCs w:val="22"/>
        </w:rPr>
        <w:t xml:space="preserve">over </w:t>
      </w:r>
      <w:r w:rsidR="0059628A">
        <w:rPr>
          <w:i w:val="0"/>
          <w:sz w:val="22"/>
          <w:szCs w:val="22"/>
        </w:rPr>
        <w:t xml:space="preserve">most parts of </w:t>
      </w:r>
      <w:r w:rsidR="00967D6B">
        <w:rPr>
          <w:i w:val="0"/>
          <w:sz w:val="22"/>
          <w:szCs w:val="22"/>
        </w:rPr>
        <w:t>the region</w:t>
      </w:r>
      <w:r w:rsidR="00F56C22">
        <w:rPr>
          <w:i w:val="0"/>
          <w:sz w:val="22"/>
          <w:szCs w:val="22"/>
        </w:rPr>
        <w:t xml:space="preserve"> including Tanzania, Burundi, Rwanda, most of Uganda, southern, central, and north-western Somalia, and southern and south-eastern Ethiopia. </w:t>
      </w:r>
      <w:r w:rsidR="00C86AFF" w:rsidRPr="000653C1">
        <w:rPr>
          <w:i w:val="0"/>
          <w:sz w:val="22"/>
          <w:szCs w:val="22"/>
        </w:rPr>
        <w:t xml:space="preserve">In contrast, enhanced chances </w:t>
      </w:r>
      <w:r w:rsidR="00E83FDD">
        <w:rPr>
          <w:i w:val="0"/>
          <w:sz w:val="22"/>
          <w:szCs w:val="22"/>
        </w:rPr>
        <w:t xml:space="preserve">for </w:t>
      </w:r>
      <w:r w:rsidR="008154CE">
        <w:rPr>
          <w:i w:val="0"/>
          <w:sz w:val="22"/>
          <w:szCs w:val="22"/>
        </w:rPr>
        <w:t>above</w:t>
      </w:r>
      <w:r w:rsidR="00C86AFF" w:rsidRPr="000653C1">
        <w:rPr>
          <w:i w:val="0"/>
          <w:sz w:val="22"/>
          <w:szCs w:val="22"/>
        </w:rPr>
        <w:t xml:space="preserve"> normal </w:t>
      </w:r>
      <w:r w:rsidR="00326067" w:rsidRPr="000653C1">
        <w:rPr>
          <w:i w:val="0"/>
          <w:sz w:val="22"/>
          <w:szCs w:val="22"/>
        </w:rPr>
        <w:t>rainfall are</w:t>
      </w:r>
      <w:r w:rsidR="00C86AFF" w:rsidRPr="000653C1">
        <w:rPr>
          <w:i w:val="0"/>
          <w:sz w:val="22"/>
          <w:szCs w:val="22"/>
        </w:rPr>
        <w:t xml:space="preserve"> predicted for </w:t>
      </w:r>
      <w:r w:rsidR="00967D6B">
        <w:rPr>
          <w:i w:val="0"/>
          <w:sz w:val="22"/>
          <w:szCs w:val="22"/>
        </w:rPr>
        <w:t xml:space="preserve">parts of </w:t>
      </w:r>
      <w:r w:rsidR="008154CE">
        <w:rPr>
          <w:i w:val="0"/>
          <w:sz w:val="22"/>
          <w:szCs w:val="22"/>
        </w:rPr>
        <w:t>the northern Red Sea region that usually benefit from winter</w:t>
      </w:r>
      <w:r w:rsidR="008B3BB8">
        <w:rPr>
          <w:i w:val="0"/>
          <w:sz w:val="22"/>
          <w:szCs w:val="22"/>
        </w:rPr>
        <w:t xml:space="preserve"> rainfall in November and December.</w:t>
      </w:r>
      <w:r w:rsidR="008154CE">
        <w:rPr>
          <w:i w:val="0"/>
          <w:sz w:val="22"/>
          <w:szCs w:val="22"/>
        </w:rPr>
        <w:t xml:space="preserve"> </w:t>
      </w:r>
      <w:r w:rsidR="003A1ACF">
        <w:rPr>
          <w:i w:val="0"/>
          <w:sz w:val="22"/>
          <w:szCs w:val="22"/>
        </w:rPr>
        <w:t>Weak</w:t>
      </w:r>
      <w:ins w:id="1" w:author="richard graham" w:date="2020-08-25T14:39:00Z">
        <w:r w:rsidR="00616637">
          <w:rPr>
            <w:i w:val="0"/>
            <w:sz w:val="22"/>
            <w:szCs w:val="22"/>
          </w:rPr>
          <w:t>ly</w:t>
        </w:r>
      </w:ins>
      <w:r w:rsidR="003A1ACF">
        <w:rPr>
          <w:i w:val="0"/>
          <w:sz w:val="22"/>
          <w:szCs w:val="22"/>
        </w:rPr>
        <w:t xml:space="preserve"> enhanced chances of the a</w:t>
      </w:r>
      <w:r w:rsidR="008B3BB8">
        <w:rPr>
          <w:i w:val="0"/>
          <w:sz w:val="22"/>
          <w:szCs w:val="22"/>
        </w:rPr>
        <w:t xml:space="preserve">verage </w:t>
      </w:r>
      <w:r w:rsidR="003A1ACF">
        <w:rPr>
          <w:i w:val="0"/>
          <w:sz w:val="22"/>
          <w:szCs w:val="22"/>
        </w:rPr>
        <w:t xml:space="preserve">and </w:t>
      </w:r>
      <w:r w:rsidR="008B3BB8">
        <w:rPr>
          <w:i w:val="0"/>
          <w:sz w:val="22"/>
          <w:szCs w:val="22"/>
        </w:rPr>
        <w:t xml:space="preserve">above normal rainfall </w:t>
      </w:r>
      <w:r w:rsidR="00DF3820">
        <w:rPr>
          <w:i w:val="0"/>
          <w:sz w:val="22"/>
          <w:szCs w:val="22"/>
        </w:rPr>
        <w:t>categories are</w:t>
      </w:r>
      <w:r w:rsidR="008B3BB8">
        <w:rPr>
          <w:i w:val="0"/>
          <w:sz w:val="22"/>
          <w:szCs w:val="22"/>
        </w:rPr>
        <w:t xml:space="preserve"> </w:t>
      </w:r>
      <w:r w:rsidR="003A1ACF">
        <w:rPr>
          <w:i w:val="0"/>
          <w:sz w:val="22"/>
          <w:szCs w:val="22"/>
        </w:rPr>
        <w:t xml:space="preserve">predicted for parts </w:t>
      </w:r>
      <w:r w:rsidR="00326067">
        <w:rPr>
          <w:i w:val="0"/>
          <w:sz w:val="22"/>
          <w:szCs w:val="22"/>
        </w:rPr>
        <w:t>of western</w:t>
      </w:r>
      <w:r w:rsidR="008B3BB8">
        <w:rPr>
          <w:i w:val="0"/>
          <w:sz w:val="22"/>
          <w:szCs w:val="22"/>
        </w:rPr>
        <w:t xml:space="preserve"> Uganda </w:t>
      </w:r>
      <w:r w:rsidR="003A1ACF">
        <w:rPr>
          <w:i w:val="0"/>
          <w:sz w:val="22"/>
          <w:szCs w:val="22"/>
        </w:rPr>
        <w:t xml:space="preserve">and </w:t>
      </w:r>
      <w:r w:rsidR="008B3BB8">
        <w:rPr>
          <w:i w:val="0"/>
          <w:sz w:val="22"/>
          <w:szCs w:val="22"/>
        </w:rPr>
        <w:t xml:space="preserve">northern Somalia. </w:t>
      </w:r>
    </w:p>
    <w:p w14:paraId="5A510C8A" w14:textId="77777777" w:rsidR="000653C1" w:rsidRPr="000653C1" w:rsidRDefault="000653C1" w:rsidP="00F93863">
      <w:pPr>
        <w:pStyle w:val="BodyText"/>
        <w:ind w:right="0"/>
        <w:rPr>
          <w:i w:val="0"/>
          <w:spacing w:val="0"/>
          <w:sz w:val="22"/>
          <w:szCs w:val="22"/>
        </w:rPr>
      </w:pPr>
    </w:p>
    <w:p w14:paraId="5D25DB85" w14:textId="604B9D64" w:rsidR="000439A8" w:rsidRPr="000653C1" w:rsidRDefault="008B3BB8" w:rsidP="00F93863">
      <w:pPr>
        <w:pStyle w:val="BodyText"/>
        <w:ind w:right="0"/>
        <w:rPr>
          <w:i w:val="0"/>
          <w:spacing w:val="0"/>
          <w:sz w:val="22"/>
          <w:szCs w:val="22"/>
        </w:rPr>
      </w:pPr>
      <w:r>
        <w:rPr>
          <w:i w:val="0"/>
          <w:spacing w:val="0"/>
          <w:sz w:val="22"/>
          <w:szCs w:val="22"/>
        </w:rPr>
        <w:t xml:space="preserve">Consistent with the </w:t>
      </w:r>
      <w:del w:id="2" w:author="richard graham" w:date="2020-08-25T14:40:00Z">
        <w:r w:rsidDel="00616637">
          <w:rPr>
            <w:i w:val="0"/>
            <w:spacing w:val="0"/>
            <w:sz w:val="22"/>
            <w:szCs w:val="22"/>
          </w:rPr>
          <w:delText xml:space="preserve">expected </w:delText>
        </w:r>
      </w:del>
      <w:commentRangeStart w:id="3"/>
      <w:ins w:id="4" w:author="richard graham" w:date="2020-08-25T14:40:00Z">
        <w:r w:rsidR="00616637">
          <w:rPr>
            <w:i w:val="0"/>
            <w:spacing w:val="0"/>
            <w:sz w:val="22"/>
            <w:szCs w:val="22"/>
          </w:rPr>
          <w:t>raised likelihood of</w:t>
        </w:r>
        <w:r w:rsidR="00616637">
          <w:rPr>
            <w:i w:val="0"/>
            <w:spacing w:val="0"/>
            <w:sz w:val="22"/>
            <w:szCs w:val="22"/>
          </w:rPr>
          <w:t xml:space="preserve"> </w:t>
        </w:r>
        <w:commentRangeEnd w:id="3"/>
        <w:r w:rsidR="00616637">
          <w:rPr>
            <w:rStyle w:val="CommentReference"/>
            <w:i w:val="0"/>
            <w:spacing w:val="0"/>
          </w:rPr>
          <w:commentReference w:id="3"/>
        </w:r>
      </w:ins>
      <w:r>
        <w:rPr>
          <w:i w:val="0"/>
          <w:spacing w:val="0"/>
          <w:sz w:val="22"/>
          <w:szCs w:val="22"/>
        </w:rPr>
        <w:t>depressed rainfall</w:t>
      </w:r>
      <w:r w:rsidR="003A1ACF">
        <w:rPr>
          <w:i w:val="0"/>
          <w:spacing w:val="0"/>
          <w:sz w:val="22"/>
          <w:szCs w:val="22"/>
        </w:rPr>
        <w:t xml:space="preserve"> totals</w:t>
      </w:r>
      <w:r>
        <w:rPr>
          <w:i w:val="0"/>
          <w:spacing w:val="0"/>
          <w:sz w:val="22"/>
          <w:szCs w:val="22"/>
        </w:rPr>
        <w:t xml:space="preserve">, the </w:t>
      </w:r>
      <w:r w:rsidR="003A1ACF">
        <w:rPr>
          <w:i w:val="0"/>
          <w:spacing w:val="0"/>
          <w:sz w:val="22"/>
          <w:szCs w:val="22"/>
        </w:rPr>
        <w:t>rains are</w:t>
      </w:r>
      <w:r w:rsidR="00326067">
        <w:rPr>
          <w:i w:val="0"/>
          <w:spacing w:val="0"/>
          <w:sz w:val="22"/>
          <w:szCs w:val="22"/>
        </w:rPr>
        <w:t xml:space="preserve"> </w:t>
      </w:r>
      <w:r>
        <w:rPr>
          <w:i w:val="0"/>
          <w:spacing w:val="0"/>
          <w:sz w:val="22"/>
          <w:szCs w:val="22"/>
        </w:rPr>
        <w:t xml:space="preserve">expected to start </w:t>
      </w:r>
      <w:r w:rsidR="00881B26">
        <w:rPr>
          <w:i w:val="0"/>
          <w:spacing w:val="0"/>
          <w:sz w:val="22"/>
          <w:szCs w:val="22"/>
        </w:rPr>
        <w:t>late compared to 1981-2010 average onset</w:t>
      </w:r>
      <w:r w:rsidR="00DF3820">
        <w:rPr>
          <w:i w:val="0"/>
          <w:spacing w:val="0"/>
          <w:sz w:val="22"/>
          <w:szCs w:val="22"/>
        </w:rPr>
        <w:t xml:space="preserve"> </w:t>
      </w:r>
      <w:r w:rsidR="00C322EE">
        <w:rPr>
          <w:i w:val="0"/>
          <w:spacing w:val="0"/>
          <w:sz w:val="22"/>
          <w:szCs w:val="22"/>
        </w:rPr>
        <w:t>over</w:t>
      </w:r>
      <w:r w:rsidR="00881B26">
        <w:rPr>
          <w:i w:val="0"/>
          <w:spacing w:val="0"/>
          <w:sz w:val="22"/>
          <w:szCs w:val="22"/>
        </w:rPr>
        <w:t xml:space="preserve"> Tanzania, Burundi, eastern half of Kenya, southern and central Somalia, and south-eastern Ethiopia. </w:t>
      </w:r>
      <w:r w:rsidR="000D7E69">
        <w:rPr>
          <w:i w:val="0"/>
          <w:spacing w:val="0"/>
          <w:sz w:val="22"/>
          <w:szCs w:val="22"/>
        </w:rPr>
        <w:t>On the other hand, t</w:t>
      </w:r>
      <w:r w:rsidR="00881B26">
        <w:rPr>
          <w:i w:val="0"/>
          <w:spacing w:val="0"/>
          <w:sz w:val="22"/>
          <w:szCs w:val="22"/>
        </w:rPr>
        <w:t>he rains are likely to start earlier than normal over southern Uganda</w:t>
      </w:r>
      <w:r w:rsidR="00C322EE">
        <w:rPr>
          <w:i w:val="0"/>
          <w:spacing w:val="0"/>
          <w:sz w:val="22"/>
          <w:szCs w:val="22"/>
        </w:rPr>
        <w:t>,</w:t>
      </w:r>
      <w:r w:rsidR="00881B26">
        <w:rPr>
          <w:i w:val="0"/>
          <w:spacing w:val="0"/>
          <w:sz w:val="22"/>
          <w:szCs w:val="22"/>
        </w:rPr>
        <w:t xml:space="preserve"> Rwanda, western Kenya, and </w:t>
      </w:r>
      <w:r w:rsidR="005D6B25">
        <w:rPr>
          <w:i w:val="0"/>
          <w:spacing w:val="0"/>
          <w:sz w:val="22"/>
          <w:szCs w:val="22"/>
        </w:rPr>
        <w:t xml:space="preserve">the </w:t>
      </w:r>
      <w:r w:rsidR="001E4883">
        <w:rPr>
          <w:i w:val="0"/>
          <w:spacing w:val="0"/>
          <w:sz w:val="22"/>
          <w:szCs w:val="22"/>
        </w:rPr>
        <w:t>area centred</w:t>
      </w:r>
      <w:r w:rsidR="005D6B25">
        <w:rPr>
          <w:i w:val="0"/>
          <w:spacing w:val="0"/>
          <w:sz w:val="22"/>
          <w:szCs w:val="22"/>
        </w:rPr>
        <w:t xml:space="preserve"> </w:t>
      </w:r>
      <w:ins w:id="5" w:author="richard graham" w:date="2020-08-25T14:41:00Z">
        <w:r w:rsidR="00616637">
          <w:rPr>
            <w:i w:val="0"/>
            <w:spacing w:val="0"/>
            <w:sz w:val="22"/>
            <w:szCs w:val="22"/>
          </w:rPr>
          <w:t xml:space="preserve">around the border intersections </w:t>
        </w:r>
      </w:ins>
      <w:del w:id="6" w:author="richard graham" w:date="2020-08-25T14:41:00Z">
        <w:r w:rsidR="005D6B25" w:rsidDel="00616637">
          <w:rPr>
            <w:i w:val="0"/>
            <w:spacing w:val="0"/>
            <w:sz w:val="22"/>
            <w:szCs w:val="22"/>
          </w:rPr>
          <w:delText>cross-border</w:delText>
        </w:r>
      </w:del>
      <w:r w:rsidR="005D6B25">
        <w:rPr>
          <w:i w:val="0"/>
          <w:spacing w:val="0"/>
          <w:sz w:val="22"/>
          <w:szCs w:val="22"/>
        </w:rPr>
        <w:t xml:space="preserve"> of Uganda, South Sudan, Ethiopia, and Kenya</w:t>
      </w:r>
      <w:r w:rsidR="000439A8" w:rsidRPr="000653C1">
        <w:rPr>
          <w:i w:val="0"/>
          <w:spacing w:val="0"/>
          <w:sz w:val="22"/>
          <w:szCs w:val="22"/>
        </w:rPr>
        <w:t>.</w:t>
      </w:r>
    </w:p>
    <w:p w14:paraId="163E58ED" w14:textId="02EE217B" w:rsidR="002D1C1C" w:rsidRPr="000653C1" w:rsidRDefault="002D1C1C" w:rsidP="00F93863">
      <w:pPr>
        <w:pStyle w:val="BodyText"/>
        <w:ind w:right="0"/>
        <w:rPr>
          <w:i w:val="0"/>
          <w:spacing w:val="0"/>
          <w:sz w:val="22"/>
          <w:szCs w:val="22"/>
        </w:rPr>
      </w:pPr>
    </w:p>
    <w:p w14:paraId="4B6DF88C" w14:textId="0B01D293" w:rsidR="002D1C1C" w:rsidRPr="000653C1" w:rsidRDefault="002D1C1C" w:rsidP="00F93863">
      <w:pPr>
        <w:pStyle w:val="BodyText"/>
        <w:ind w:right="0"/>
        <w:rPr>
          <w:i w:val="0"/>
          <w:spacing w:val="0"/>
          <w:sz w:val="22"/>
          <w:szCs w:val="22"/>
        </w:rPr>
      </w:pPr>
      <w:r w:rsidRPr="000653C1">
        <w:rPr>
          <w:i w:val="0"/>
          <w:spacing w:val="0"/>
          <w:sz w:val="22"/>
          <w:szCs w:val="22"/>
        </w:rPr>
        <w:t>T</w:t>
      </w:r>
      <w:r w:rsidR="00685C31" w:rsidRPr="000653C1">
        <w:rPr>
          <w:i w:val="0"/>
          <w:spacing w:val="0"/>
          <w:sz w:val="22"/>
          <w:szCs w:val="22"/>
        </w:rPr>
        <w:t xml:space="preserve">he </w:t>
      </w:r>
      <w:r w:rsidR="009C44AF" w:rsidRPr="000653C1">
        <w:rPr>
          <w:i w:val="0"/>
          <w:spacing w:val="0"/>
          <w:sz w:val="22"/>
          <w:szCs w:val="22"/>
        </w:rPr>
        <w:t xml:space="preserve">regional </w:t>
      </w:r>
      <w:r w:rsidR="00622571" w:rsidRPr="000653C1">
        <w:rPr>
          <w:i w:val="0"/>
          <w:spacing w:val="0"/>
          <w:sz w:val="22"/>
          <w:szCs w:val="22"/>
        </w:rPr>
        <w:t>objective</w:t>
      </w:r>
      <w:r w:rsidR="009C44AF" w:rsidRPr="000653C1">
        <w:rPr>
          <w:i w:val="0"/>
          <w:spacing w:val="0"/>
          <w:sz w:val="22"/>
          <w:szCs w:val="22"/>
        </w:rPr>
        <w:t xml:space="preserve"> cl</w:t>
      </w:r>
      <w:r w:rsidR="0025347B" w:rsidRPr="000653C1">
        <w:rPr>
          <w:i w:val="0"/>
          <w:spacing w:val="0"/>
          <w:sz w:val="22"/>
          <w:szCs w:val="22"/>
        </w:rPr>
        <w:t xml:space="preserve">imate </w:t>
      </w:r>
      <w:r w:rsidRPr="000653C1">
        <w:rPr>
          <w:i w:val="0"/>
          <w:spacing w:val="0"/>
          <w:sz w:val="22"/>
          <w:szCs w:val="22"/>
        </w:rPr>
        <w:t xml:space="preserve">temperature </w:t>
      </w:r>
      <w:r w:rsidR="0025347B" w:rsidRPr="000653C1">
        <w:rPr>
          <w:i w:val="0"/>
          <w:spacing w:val="0"/>
          <w:sz w:val="22"/>
          <w:szCs w:val="22"/>
        </w:rPr>
        <w:t xml:space="preserve">outlook for </w:t>
      </w:r>
      <w:r w:rsidR="003A1ACF">
        <w:rPr>
          <w:i w:val="0"/>
          <w:spacing w:val="0"/>
          <w:sz w:val="22"/>
          <w:szCs w:val="22"/>
        </w:rPr>
        <w:t xml:space="preserve">the </w:t>
      </w:r>
      <w:r w:rsidR="003F6DC1">
        <w:rPr>
          <w:i w:val="0"/>
          <w:spacing w:val="0"/>
          <w:sz w:val="22"/>
          <w:szCs w:val="22"/>
        </w:rPr>
        <w:t>OND</w:t>
      </w:r>
      <w:r w:rsidR="00685C31" w:rsidRPr="000653C1">
        <w:rPr>
          <w:i w:val="0"/>
          <w:spacing w:val="0"/>
          <w:sz w:val="22"/>
          <w:szCs w:val="22"/>
        </w:rPr>
        <w:t xml:space="preserve"> </w:t>
      </w:r>
      <w:r w:rsidR="0021544C" w:rsidRPr="000653C1">
        <w:rPr>
          <w:i w:val="0"/>
          <w:spacing w:val="0"/>
          <w:sz w:val="22"/>
          <w:szCs w:val="22"/>
        </w:rPr>
        <w:t>2020</w:t>
      </w:r>
      <w:r w:rsidR="009C44AF" w:rsidRPr="000653C1">
        <w:rPr>
          <w:i w:val="0"/>
          <w:spacing w:val="0"/>
          <w:sz w:val="22"/>
          <w:szCs w:val="22"/>
        </w:rPr>
        <w:t xml:space="preserve"> season indicates increased likelihood of </w:t>
      </w:r>
      <w:r w:rsidR="00B753F9" w:rsidRPr="000653C1">
        <w:rPr>
          <w:i w:val="0"/>
          <w:spacing w:val="0"/>
          <w:sz w:val="22"/>
          <w:szCs w:val="22"/>
        </w:rPr>
        <w:t>warmer than normal</w:t>
      </w:r>
      <w:r w:rsidRPr="000653C1">
        <w:rPr>
          <w:i w:val="0"/>
          <w:spacing w:val="0"/>
          <w:sz w:val="22"/>
          <w:szCs w:val="22"/>
        </w:rPr>
        <w:t xml:space="preserve"> temperature</w:t>
      </w:r>
      <w:r w:rsidR="000439A8" w:rsidRPr="000653C1">
        <w:rPr>
          <w:i w:val="0"/>
          <w:spacing w:val="0"/>
          <w:sz w:val="22"/>
          <w:szCs w:val="22"/>
        </w:rPr>
        <w:t>s</w:t>
      </w:r>
      <w:r w:rsidR="0025347B" w:rsidRPr="000653C1">
        <w:rPr>
          <w:i w:val="0"/>
          <w:spacing w:val="0"/>
          <w:sz w:val="22"/>
          <w:szCs w:val="22"/>
        </w:rPr>
        <w:t xml:space="preserve"> </w:t>
      </w:r>
      <w:r w:rsidR="00325D07" w:rsidRPr="000653C1">
        <w:rPr>
          <w:i w:val="0"/>
          <w:spacing w:val="0"/>
          <w:sz w:val="22"/>
          <w:szCs w:val="22"/>
        </w:rPr>
        <w:t xml:space="preserve">over </w:t>
      </w:r>
      <w:r w:rsidR="000D7E69">
        <w:rPr>
          <w:i w:val="0"/>
          <w:spacing w:val="0"/>
          <w:sz w:val="22"/>
          <w:szCs w:val="22"/>
        </w:rPr>
        <w:t xml:space="preserve">most of the GHA with pronounced probabilities for warmer than average temperatures across western Uganda, central South Sudan, north-eastern Sudan, parts of southern Kenya and coastal Tanzania. </w:t>
      </w:r>
      <w:r w:rsidR="003A1ACF">
        <w:rPr>
          <w:i w:val="0"/>
          <w:spacing w:val="0"/>
          <w:sz w:val="22"/>
          <w:szCs w:val="22"/>
        </w:rPr>
        <w:t>Probabilities weakly favour c</w:t>
      </w:r>
      <w:r w:rsidR="000D7E69">
        <w:rPr>
          <w:i w:val="0"/>
          <w:spacing w:val="0"/>
          <w:sz w:val="22"/>
          <w:szCs w:val="22"/>
        </w:rPr>
        <w:t xml:space="preserve">ooler than average temperatures </w:t>
      </w:r>
      <w:r w:rsidR="009F02B6">
        <w:rPr>
          <w:i w:val="0"/>
          <w:spacing w:val="0"/>
          <w:sz w:val="22"/>
          <w:szCs w:val="22"/>
        </w:rPr>
        <w:t xml:space="preserve">for </w:t>
      </w:r>
      <w:r w:rsidR="000D7E69">
        <w:rPr>
          <w:i w:val="0"/>
          <w:spacing w:val="0"/>
          <w:sz w:val="22"/>
          <w:szCs w:val="22"/>
        </w:rPr>
        <w:t xml:space="preserve">western </w:t>
      </w:r>
      <w:r w:rsidR="009F02B6">
        <w:rPr>
          <w:i w:val="0"/>
          <w:spacing w:val="0"/>
          <w:sz w:val="22"/>
          <w:szCs w:val="22"/>
        </w:rPr>
        <w:t xml:space="preserve">Tanzania and </w:t>
      </w:r>
      <w:r w:rsidR="003A1ACF">
        <w:rPr>
          <w:i w:val="0"/>
          <w:spacing w:val="0"/>
          <w:sz w:val="22"/>
          <w:szCs w:val="22"/>
        </w:rPr>
        <w:t xml:space="preserve">a </w:t>
      </w:r>
      <w:r w:rsidR="009F02B6">
        <w:rPr>
          <w:i w:val="0"/>
          <w:spacing w:val="0"/>
          <w:sz w:val="22"/>
          <w:szCs w:val="22"/>
        </w:rPr>
        <w:t xml:space="preserve">few places </w:t>
      </w:r>
      <w:r w:rsidR="000439A8" w:rsidRPr="000653C1">
        <w:rPr>
          <w:i w:val="0"/>
          <w:spacing w:val="0"/>
          <w:sz w:val="22"/>
          <w:szCs w:val="22"/>
        </w:rPr>
        <w:t>over the central parts of GHA</w:t>
      </w:r>
      <w:r w:rsidR="00C87978" w:rsidRPr="000653C1">
        <w:rPr>
          <w:i w:val="0"/>
          <w:spacing w:val="0"/>
          <w:sz w:val="22"/>
          <w:szCs w:val="22"/>
        </w:rPr>
        <w:t>.</w:t>
      </w:r>
      <w:r w:rsidR="008D3C7A" w:rsidRPr="000653C1">
        <w:rPr>
          <w:i w:val="0"/>
          <w:spacing w:val="0"/>
          <w:sz w:val="22"/>
          <w:szCs w:val="22"/>
        </w:rPr>
        <w:t xml:space="preserve"> </w:t>
      </w:r>
    </w:p>
    <w:p w14:paraId="54E4E3DB" w14:textId="77777777" w:rsidR="002D1C1C" w:rsidRDefault="002D1C1C" w:rsidP="00F93863">
      <w:pPr>
        <w:pStyle w:val="BodyText"/>
        <w:ind w:right="0"/>
        <w:rPr>
          <w:i w:val="0"/>
          <w:spacing w:val="0"/>
          <w:sz w:val="22"/>
          <w:szCs w:val="22"/>
        </w:rPr>
      </w:pPr>
    </w:p>
    <w:p w14:paraId="446ABD52" w14:textId="73A41111" w:rsidR="00F93863" w:rsidRPr="0089096C" w:rsidRDefault="009C44AF" w:rsidP="005C5908">
      <w:pPr>
        <w:pStyle w:val="BodyText"/>
        <w:ind w:right="0"/>
        <w:rPr>
          <w:i w:val="0"/>
          <w:sz w:val="22"/>
          <w:szCs w:val="22"/>
        </w:rPr>
      </w:pPr>
      <w:r w:rsidRPr="0089096C">
        <w:rPr>
          <w:sz w:val="22"/>
          <w:szCs w:val="22"/>
        </w:rPr>
        <w:t xml:space="preserve">The outlook is relevant for seasonal time scales and relatively large areas. Local and month-to-month variations might occur as the </w:t>
      </w:r>
      <w:r w:rsidR="003F6DC1">
        <w:rPr>
          <w:sz w:val="22"/>
          <w:szCs w:val="22"/>
        </w:rPr>
        <w:t>OND</w:t>
      </w:r>
      <w:r w:rsidR="0021544C">
        <w:rPr>
          <w:sz w:val="22"/>
          <w:szCs w:val="22"/>
        </w:rPr>
        <w:t xml:space="preserve"> 2020</w:t>
      </w:r>
      <w:r w:rsidRPr="0089096C">
        <w:rPr>
          <w:sz w:val="22"/>
          <w:szCs w:val="22"/>
        </w:rPr>
        <w:t xml:space="preserve"> season progresses. It is likely that episodic </w:t>
      </w:r>
      <w:r w:rsidR="006C5C42">
        <w:rPr>
          <w:sz w:val="22"/>
          <w:szCs w:val="22"/>
        </w:rPr>
        <w:t xml:space="preserve">rainfall </w:t>
      </w:r>
      <w:r w:rsidR="006C5C42" w:rsidRPr="0089096C">
        <w:rPr>
          <w:sz w:val="22"/>
          <w:szCs w:val="22"/>
        </w:rPr>
        <w:t>events</w:t>
      </w:r>
      <w:r w:rsidRPr="0089096C">
        <w:rPr>
          <w:sz w:val="22"/>
          <w:szCs w:val="22"/>
        </w:rPr>
        <w:t xml:space="preserve"> leading to flash floods might occur </w:t>
      </w:r>
      <w:r w:rsidR="00422133">
        <w:rPr>
          <w:sz w:val="22"/>
          <w:szCs w:val="22"/>
        </w:rPr>
        <w:t xml:space="preserve">even </w:t>
      </w:r>
      <w:r w:rsidR="003A1ACF">
        <w:rPr>
          <w:sz w:val="22"/>
          <w:szCs w:val="22"/>
        </w:rPr>
        <w:t xml:space="preserve">in </w:t>
      </w:r>
      <w:r w:rsidRPr="0089096C">
        <w:rPr>
          <w:sz w:val="22"/>
          <w:szCs w:val="22"/>
        </w:rPr>
        <w:t xml:space="preserve">areas with increased likelihood of </w:t>
      </w:r>
      <w:r w:rsidR="008D3C7A">
        <w:rPr>
          <w:sz w:val="22"/>
          <w:szCs w:val="22"/>
        </w:rPr>
        <w:t xml:space="preserve">near </w:t>
      </w:r>
      <w:r w:rsidR="00115075">
        <w:rPr>
          <w:sz w:val="22"/>
          <w:szCs w:val="22"/>
        </w:rPr>
        <w:t xml:space="preserve">and </w:t>
      </w:r>
      <w:r w:rsidRPr="0089096C">
        <w:rPr>
          <w:sz w:val="22"/>
          <w:szCs w:val="22"/>
        </w:rPr>
        <w:t>below normal rainfall. Also</w:t>
      </w:r>
      <w:r w:rsidR="00E55617">
        <w:rPr>
          <w:sz w:val="22"/>
          <w:szCs w:val="22"/>
        </w:rPr>
        <w:t>,</w:t>
      </w:r>
      <w:r w:rsidRPr="0089096C">
        <w:rPr>
          <w:sz w:val="22"/>
          <w:szCs w:val="22"/>
        </w:rPr>
        <w:t xml:space="preserve"> dry spells may occur in areas with increased likelihood of </w:t>
      </w:r>
      <w:r w:rsidR="008D3C7A">
        <w:rPr>
          <w:sz w:val="22"/>
          <w:szCs w:val="22"/>
        </w:rPr>
        <w:t xml:space="preserve">above </w:t>
      </w:r>
      <w:r w:rsidR="00115075">
        <w:rPr>
          <w:sz w:val="22"/>
          <w:szCs w:val="22"/>
        </w:rPr>
        <w:t xml:space="preserve">and </w:t>
      </w:r>
      <w:r w:rsidR="008D3C7A">
        <w:rPr>
          <w:sz w:val="22"/>
          <w:szCs w:val="22"/>
        </w:rPr>
        <w:t>near normal rainfall</w:t>
      </w:r>
      <w:r w:rsidRPr="0089096C">
        <w:rPr>
          <w:sz w:val="22"/>
          <w:szCs w:val="22"/>
        </w:rPr>
        <w:t xml:space="preserve">.  </w:t>
      </w:r>
      <w:r w:rsidR="0083539F">
        <w:rPr>
          <w:sz w:val="22"/>
          <w:szCs w:val="22"/>
        </w:rPr>
        <w:t xml:space="preserve">WMO in collaboration with </w:t>
      </w:r>
      <w:r w:rsidR="009D6CBE">
        <w:rPr>
          <w:sz w:val="22"/>
          <w:szCs w:val="22"/>
        </w:rPr>
        <w:t xml:space="preserve">Global </w:t>
      </w:r>
      <w:r w:rsidR="00422133">
        <w:rPr>
          <w:sz w:val="22"/>
          <w:szCs w:val="22"/>
        </w:rPr>
        <w:t>Climate C</w:t>
      </w:r>
      <w:r w:rsidR="009D6CBE">
        <w:rPr>
          <w:sz w:val="22"/>
          <w:szCs w:val="22"/>
        </w:rPr>
        <w:t xml:space="preserve">entres will continue to provide </w:t>
      </w:r>
      <w:r w:rsidR="00A90AD9">
        <w:rPr>
          <w:sz w:val="22"/>
          <w:szCs w:val="22"/>
        </w:rPr>
        <w:t xml:space="preserve">information on the state of the </w:t>
      </w:r>
      <w:r w:rsidR="009D6CBE">
        <w:rPr>
          <w:sz w:val="22"/>
          <w:szCs w:val="22"/>
        </w:rPr>
        <w:t>global climate.</w:t>
      </w:r>
      <w:r w:rsidR="008D3C7A">
        <w:rPr>
          <w:sz w:val="22"/>
          <w:szCs w:val="22"/>
        </w:rPr>
        <w:t xml:space="preserve"> </w:t>
      </w:r>
      <w:r w:rsidRPr="0089096C">
        <w:rPr>
          <w:sz w:val="22"/>
          <w:szCs w:val="22"/>
        </w:rPr>
        <w:t xml:space="preserve">ICPAC will </w:t>
      </w:r>
      <w:r w:rsidR="009D6CBE">
        <w:rPr>
          <w:sz w:val="22"/>
          <w:szCs w:val="22"/>
        </w:rPr>
        <w:t xml:space="preserve">also </w:t>
      </w:r>
      <w:r w:rsidRPr="0089096C">
        <w:rPr>
          <w:sz w:val="22"/>
          <w:szCs w:val="22"/>
        </w:rPr>
        <w:t xml:space="preserve">provide </w:t>
      </w:r>
      <w:r w:rsidR="0083539F">
        <w:rPr>
          <w:sz w:val="22"/>
          <w:szCs w:val="22"/>
        </w:rPr>
        <w:t xml:space="preserve">regular </w:t>
      </w:r>
      <w:r w:rsidRPr="0089096C">
        <w:rPr>
          <w:sz w:val="22"/>
          <w:szCs w:val="22"/>
        </w:rPr>
        <w:t xml:space="preserve">regional </w:t>
      </w:r>
      <w:r w:rsidR="0083539F">
        <w:rPr>
          <w:sz w:val="22"/>
          <w:szCs w:val="22"/>
        </w:rPr>
        <w:t xml:space="preserve">climate </w:t>
      </w:r>
      <w:r w:rsidRPr="0089096C">
        <w:rPr>
          <w:sz w:val="22"/>
          <w:szCs w:val="22"/>
        </w:rPr>
        <w:t xml:space="preserve">updates while the National Meteorological and Hydrological Services (NMHSs) will provide </w:t>
      </w:r>
      <w:r w:rsidR="0035440E">
        <w:rPr>
          <w:sz w:val="22"/>
          <w:szCs w:val="22"/>
        </w:rPr>
        <w:t xml:space="preserve">downscaled and </w:t>
      </w:r>
      <w:r w:rsidRPr="0089096C">
        <w:rPr>
          <w:sz w:val="22"/>
          <w:szCs w:val="22"/>
        </w:rPr>
        <w:t xml:space="preserve">detailed national and sub-national </w:t>
      </w:r>
      <w:r w:rsidR="005104C6">
        <w:rPr>
          <w:sz w:val="22"/>
          <w:szCs w:val="22"/>
        </w:rPr>
        <w:t xml:space="preserve">climate </w:t>
      </w:r>
      <w:r w:rsidRPr="0089096C">
        <w:rPr>
          <w:sz w:val="22"/>
          <w:szCs w:val="22"/>
        </w:rPr>
        <w:t>updates.</w:t>
      </w:r>
    </w:p>
    <w:p w14:paraId="4DEDBB3F" w14:textId="77777777" w:rsidR="005C5908" w:rsidRPr="0089096C" w:rsidRDefault="005C5908" w:rsidP="00F93863">
      <w:pPr>
        <w:pStyle w:val="Heading1"/>
        <w:rPr>
          <w:sz w:val="22"/>
          <w:szCs w:val="22"/>
        </w:rPr>
      </w:pPr>
    </w:p>
    <w:p w14:paraId="34352C2A" w14:textId="77777777" w:rsidR="00F93863" w:rsidRPr="00CC668E" w:rsidRDefault="009C44AF" w:rsidP="00F93863">
      <w:pPr>
        <w:pStyle w:val="Heading1"/>
        <w:rPr>
          <w:sz w:val="22"/>
          <w:szCs w:val="22"/>
        </w:rPr>
      </w:pPr>
      <w:r w:rsidRPr="00CC668E">
        <w:rPr>
          <w:sz w:val="22"/>
          <w:szCs w:val="22"/>
        </w:rPr>
        <w:t>The Climate Outlook Forum</w:t>
      </w:r>
    </w:p>
    <w:p w14:paraId="76EC1DA6" w14:textId="77777777" w:rsidR="00BF6B83" w:rsidRPr="00CC668E" w:rsidRDefault="00BF6B83" w:rsidP="00F93863">
      <w:pPr>
        <w:pStyle w:val="BodyText2"/>
        <w:tabs>
          <w:tab w:val="clear" w:pos="810"/>
          <w:tab w:val="clear" w:pos="1200"/>
          <w:tab w:val="clear" w:pos="2160"/>
        </w:tabs>
        <w:ind w:left="0" w:firstLine="0"/>
        <w:rPr>
          <w:sz w:val="22"/>
          <w:szCs w:val="22"/>
        </w:rPr>
      </w:pPr>
    </w:p>
    <w:p w14:paraId="7C52374F" w14:textId="66D28186" w:rsidR="00C322EE" w:rsidRPr="00233586" w:rsidRDefault="009C44AF" w:rsidP="00C322EE">
      <w:pPr>
        <w:jc w:val="both"/>
        <w:rPr>
          <w:sz w:val="22"/>
          <w:szCs w:val="22"/>
        </w:rPr>
      </w:pPr>
      <w:r w:rsidRPr="00CC668E">
        <w:rPr>
          <w:sz w:val="22"/>
          <w:szCs w:val="22"/>
        </w:rPr>
        <w:t xml:space="preserve">The </w:t>
      </w:r>
      <w:r w:rsidR="00060F4A">
        <w:rPr>
          <w:sz w:val="22"/>
          <w:szCs w:val="22"/>
        </w:rPr>
        <w:t>Fif</w:t>
      </w:r>
      <w:r w:rsidR="0079414D">
        <w:rPr>
          <w:sz w:val="22"/>
          <w:szCs w:val="22"/>
        </w:rPr>
        <w:t xml:space="preserve">ty </w:t>
      </w:r>
      <w:r w:rsidR="003F6DC1">
        <w:rPr>
          <w:sz w:val="22"/>
          <w:szCs w:val="22"/>
        </w:rPr>
        <w:t>Sixth</w:t>
      </w:r>
      <w:r w:rsidR="0079414D">
        <w:rPr>
          <w:sz w:val="22"/>
          <w:szCs w:val="22"/>
        </w:rPr>
        <w:t xml:space="preserve"> </w:t>
      </w:r>
      <w:r w:rsidRPr="00CC668E">
        <w:rPr>
          <w:sz w:val="22"/>
          <w:szCs w:val="22"/>
        </w:rPr>
        <w:t>Greater Horn of Africa Climate Outlook Forum (</w:t>
      </w:r>
      <w:r w:rsidR="00060F4A">
        <w:rPr>
          <w:sz w:val="22"/>
          <w:szCs w:val="22"/>
        </w:rPr>
        <w:t>GHACOF</w:t>
      </w:r>
      <w:r w:rsidR="003F6DC1">
        <w:rPr>
          <w:sz w:val="22"/>
          <w:szCs w:val="22"/>
        </w:rPr>
        <w:t>56</w:t>
      </w:r>
      <w:r w:rsidR="00813EEC">
        <w:rPr>
          <w:sz w:val="22"/>
          <w:szCs w:val="22"/>
        </w:rPr>
        <w:t xml:space="preserve">) was convened </w:t>
      </w:r>
      <w:r w:rsidR="000439A8">
        <w:rPr>
          <w:sz w:val="22"/>
          <w:szCs w:val="22"/>
        </w:rPr>
        <w:t>on</w:t>
      </w:r>
      <w:r w:rsidRPr="00CC668E">
        <w:rPr>
          <w:sz w:val="22"/>
          <w:szCs w:val="22"/>
        </w:rPr>
        <w:t xml:space="preserve"> </w:t>
      </w:r>
      <w:r w:rsidR="00D95F4C">
        <w:rPr>
          <w:sz w:val="22"/>
          <w:szCs w:val="22"/>
        </w:rPr>
        <w:t>26</w:t>
      </w:r>
      <w:r w:rsidR="000439A8">
        <w:rPr>
          <w:sz w:val="22"/>
          <w:szCs w:val="22"/>
        </w:rPr>
        <w:t xml:space="preserve"> </w:t>
      </w:r>
      <w:r w:rsidR="00D95F4C">
        <w:rPr>
          <w:sz w:val="22"/>
          <w:szCs w:val="22"/>
        </w:rPr>
        <w:t xml:space="preserve">August </w:t>
      </w:r>
      <w:r w:rsidR="000439A8">
        <w:rPr>
          <w:sz w:val="22"/>
          <w:szCs w:val="22"/>
        </w:rPr>
        <w:t xml:space="preserve">2020 </w:t>
      </w:r>
      <w:r w:rsidR="007F45FF">
        <w:rPr>
          <w:sz w:val="22"/>
          <w:szCs w:val="22"/>
        </w:rPr>
        <w:t xml:space="preserve">by </w:t>
      </w:r>
      <w:r w:rsidR="008F31A6">
        <w:rPr>
          <w:sz w:val="22"/>
          <w:szCs w:val="22"/>
        </w:rPr>
        <w:t xml:space="preserve">the </w:t>
      </w:r>
      <w:r w:rsidRPr="00CC668E">
        <w:rPr>
          <w:sz w:val="22"/>
          <w:szCs w:val="22"/>
        </w:rPr>
        <w:t xml:space="preserve">IGAD Climate Prediction and Applications Centre (ICPAC) in collaboration with </w:t>
      </w:r>
      <w:r w:rsidR="00A512D8">
        <w:rPr>
          <w:sz w:val="22"/>
          <w:szCs w:val="22"/>
        </w:rPr>
        <w:t xml:space="preserve">the National </w:t>
      </w:r>
      <w:r w:rsidR="00622571">
        <w:rPr>
          <w:sz w:val="22"/>
          <w:szCs w:val="22"/>
        </w:rPr>
        <w:t xml:space="preserve">Meteorological </w:t>
      </w:r>
      <w:r w:rsidR="00A512D8">
        <w:rPr>
          <w:sz w:val="22"/>
          <w:szCs w:val="22"/>
        </w:rPr>
        <w:t xml:space="preserve">and Hydrological Services </w:t>
      </w:r>
      <w:r w:rsidR="00875BA7">
        <w:rPr>
          <w:sz w:val="22"/>
          <w:szCs w:val="22"/>
        </w:rPr>
        <w:t xml:space="preserve">(NMHSs) </w:t>
      </w:r>
      <w:r w:rsidR="00A512D8">
        <w:rPr>
          <w:sz w:val="22"/>
          <w:szCs w:val="22"/>
        </w:rPr>
        <w:t xml:space="preserve">of </w:t>
      </w:r>
      <w:r w:rsidR="00C322EE">
        <w:rPr>
          <w:sz w:val="22"/>
          <w:szCs w:val="22"/>
        </w:rPr>
        <w:t>GHA region</w:t>
      </w:r>
      <w:r w:rsidR="0079414D">
        <w:rPr>
          <w:sz w:val="22"/>
          <w:szCs w:val="22"/>
        </w:rPr>
        <w:t xml:space="preserve">, </w:t>
      </w:r>
      <w:r w:rsidR="003265AD" w:rsidRPr="0087750F">
        <w:rPr>
          <w:sz w:val="22"/>
          <w:szCs w:val="22"/>
        </w:rPr>
        <w:t>Wor</w:t>
      </w:r>
      <w:r w:rsidR="003265AD">
        <w:rPr>
          <w:sz w:val="22"/>
          <w:szCs w:val="22"/>
        </w:rPr>
        <w:t>ld Meteorological Organization (</w:t>
      </w:r>
      <w:r w:rsidR="00622571">
        <w:rPr>
          <w:sz w:val="22"/>
          <w:szCs w:val="22"/>
        </w:rPr>
        <w:t>WMO</w:t>
      </w:r>
      <w:r w:rsidR="003265AD">
        <w:rPr>
          <w:sz w:val="22"/>
          <w:szCs w:val="22"/>
        </w:rPr>
        <w:t>)</w:t>
      </w:r>
      <w:r w:rsidR="00622571">
        <w:rPr>
          <w:sz w:val="22"/>
          <w:szCs w:val="22"/>
        </w:rPr>
        <w:t xml:space="preserve"> </w:t>
      </w:r>
      <w:r w:rsidRPr="00CC668E">
        <w:rPr>
          <w:sz w:val="22"/>
          <w:szCs w:val="22"/>
        </w:rPr>
        <w:t xml:space="preserve">and </w:t>
      </w:r>
      <w:r w:rsidR="00A30D8F">
        <w:rPr>
          <w:sz w:val="22"/>
          <w:szCs w:val="22"/>
        </w:rPr>
        <w:t xml:space="preserve">other </w:t>
      </w:r>
      <w:r w:rsidRPr="00CC668E">
        <w:rPr>
          <w:sz w:val="22"/>
          <w:szCs w:val="22"/>
        </w:rPr>
        <w:t xml:space="preserve">partners </w:t>
      </w:r>
      <w:r w:rsidR="00C006FB" w:rsidRPr="00C006FB">
        <w:rPr>
          <w:sz w:val="22"/>
          <w:szCs w:val="22"/>
        </w:rPr>
        <w:t xml:space="preserve">to share and document climate impacts across the region and to formulate responses </w:t>
      </w:r>
      <w:r w:rsidR="00C006FB">
        <w:rPr>
          <w:sz w:val="22"/>
          <w:szCs w:val="22"/>
        </w:rPr>
        <w:t>to the</w:t>
      </w:r>
      <w:r w:rsidRPr="00CC668E">
        <w:rPr>
          <w:sz w:val="22"/>
          <w:szCs w:val="22"/>
        </w:rPr>
        <w:t xml:space="preserve"> region</w:t>
      </w:r>
      <w:r w:rsidR="008F31A6">
        <w:rPr>
          <w:sz w:val="22"/>
          <w:szCs w:val="22"/>
        </w:rPr>
        <w:t xml:space="preserve">al climate outlook for the </w:t>
      </w:r>
      <w:r w:rsidR="003F6DC1">
        <w:rPr>
          <w:sz w:val="22"/>
          <w:szCs w:val="22"/>
        </w:rPr>
        <w:t>OND</w:t>
      </w:r>
      <w:r w:rsidR="0021544C">
        <w:rPr>
          <w:sz w:val="22"/>
          <w:szCs w:val="22"/>
        </w:rPr>
        <w:t xml:space="preserve"> 2020</w:t>
      </w:r>
      <w:r w:rsidRPr="00CC668E">
        <w:rPr>
          <w:sz w:val="22"/>
          <w:szCs w:val="22"/>
        </w:rPr>
        <w:t xml:space="preserve"> rainfall season over the GHA. </w:t>
      </w:r>
      <w:r w:rsidR="00060F4A">
        <w:rPr>
          <w:sz w:val="22"/>
          <w:szCs w:val="22"/>
        </w:rPr>
        <w:t>GHACOF</w:t>
      </w:r>
      <w:r w:rsidR="003F6DC1">
        <w:rPr>
          <w:sz w:val="22"/>
          <w:szCs w:val="22"/>
        </w:rPr>
        <w:t>56</w:t>
      </w:r>
      <w:r w:rsidRPr="00F72C3C">
        <w:rPr>
          <w:sz w:val="22"/>
          <w:szCs w:val="22"/>
        </w:rPr>
        <w:t xml:space="preserve"> was preceded </w:t>
      </w:r>
      <w:r w:rsidR="00DD0BF0" w:rsidRPr="00F72C3C">
        <w:rPr>
          <w:sz w:val="22"/>
          <w:szCs w:val="22"/>
        </w:rPr>
        <w:t xml:space="preserve">by </w:t>
      </w:r>
      <w:r w:rsidR="00AD6A4E">
        <w:rPr>
          <w:sz w:val="22"/>
          <w:szCs w:val="22"/>
        </w:rPr>
        <w:t xml:space="preserve">PreCOF56 Capacity Building </w:t>
      </w:r>
      <w:r w:rsidR="00C006FB" w:rsidRPr="00C006FB">
        <w:rPr>
          <w:sz w:val="22"/>
          <w:szCs w:val="22"/>
        </w:rPr>
        <w:t xml:space="preserve">workshop </w:t>
      </w:r>
      <w:r w:rsidR="0020100E">
        <w:rPr>
          <w:sz w:val="22"/>
          <w:szCs w:val="22"/>
        </w:rPr>
        <w:t xml:space="preserve">from </w:t>
      </w:r>
      <w:r w:rsidR="00A512D8">
        <w:rPr>
          <w:sz w:val="22"/>
          <w:szCs w:val="22"/>
        </w:rPr>
        <w:t>1</w:t>
      </w:r>
      <w:r w:rsidR="00D95F4C">
        <w:rPr>
          <w:sz w:val="22"/>
          <w:szCs w:val="22"/>
        </w:rPr>
        <w:t>7</w:t>
      </w:r>
      <w:r w:rsidR="004B76F3">
        <w:rPr>
          <w:sz w:val="22"/>
          <w:szCs w:val="22"/>
        </w:rPr>
        <w:t>-</w:t>
      </w:r>
      <w:r w:rsidR="00D95F4C">
        <w:rPr>
          <w:sz w:val="22"/>
          <w:szCs w:val="22"/>
        </w:rPr>
        <w:t>21</w:t>
      </w:r>
      <w:r w:rsidR="00325D07">
        <w:rPr>
          <w:sz w:val="22"/>
          <w:szCs w:val="22"/>
        </w:rPr>
        <w:t xml:space="preserve"> </w:t>
      </w:r>
      <w:r w:rsidR="004B76F3">
        <w:rPr>
          <w:sz w:val="22"/>
          <w:szCs w:val="22"/>
        </w:rPr>
        <w:t>August</w:t>
      </w:r>
      <w:r w:rsidR="0021544C">
        <w:rPr>
          <w:sz w:val="22"/>
          <w:szCs w:val="22"/>
        </w:rPr>
        <w:t xml:space="preserve"> 2020</w:t>
      </w:r>
      <w:r w:rsidR="00D95F4C">
        <w:rPr>
          <w:sz w:val="22"/>
          <w:szCs w:val="22"/>
        </w:rPr>
        <w:t xml:space="preserve"> and sectoral co-pro</w:t>
      </w:r>
      <w:r w:rsidR="004B76F3">
        <w:rPr>
          <w:sz w:val="22"/>
          <w:szCs w:val="22"/>
        </w:rPr>
        <w:t xml:space="preserve">duction meetings from 24-25 August 2020.  </w:t>
      </w:r>
      <w:r w:rsidR="00875BA7">
        <w:rPr>
          <w:sz w:val="22"/>
          <w:szCs w:val="22"/>
        </w:rPr>
        <w:t xml:space="preserve">During </w:t>
      </w:r>
      <w:r w:rsidR="00F0241A">
        <w:rPr>
          <w:sz w:val="22"/>
          <w:szCs w:val="22"/>
        </w:rPr>
        <w:t xml:space="preserve">the </w:t>
      </w:r>
      <w:r w:rsidR="00A512D8">
        <w:rPr>
          <w:sz w:val="22"/>
          <w:szCs w:val="22"/>
        </w:rPr>
        <w:t>PreCOF</w:t>
      </w:r>
      <w:r w:rsidR="003F6DC1">
        <w:rPr>
          <w:sz w:val="22"/>
          <w:szCs w:val="22"/>
        </w:rPr>
        <w:t>56</w:t>
      </w:r>
      <w:r w:rsidR="00AD6A4E">
        <w:rPr>
          <w:sz w:val="22"/>
          <w:szCs w:val="22"/>
        </w:rPr>
        <w:t xml:space="preserve"> workshop</w:t>
      </w:r>
      <w:r w:rsidR="00875BA7">
        <w:rPr>
          <w:sz w:val="22"/>
          <w:szCs w:val="22"/>
        </w:rPr>
        <w:t>, r</w:t>
      </w:r>
      <w:r w:rsidR="00875BA7" w:rsidRPr="00C006FB">
        <w:rPr>
          <w:sz w:val="22"/>
          <w:szCs w:val="22"/>
        </w:rPr>
        <w:t xml:space="preserve">egional and national climate and agricultural experts </w:t>
      </w:r>
      <w:r w:rsidR="00875BA7">
        <w:rPr>
          <w:sz w:val="22"/>
          <w:szCs w:val="22"/>
        </w:rPr>
        <w:t xml:space="preserve">employed </w:t>
      </w:r>
      <w:r w:rsidR="00A512D8">
        <w:rPr>
          <w:sz w:val="22"/>
          <w:szCs w:val="22"/>
        </w:rPr>
        <w:t>ICPAC’s DFID-funded High</w:t>
      </w:r>
      <w:r w:rsidR="00875BA7">
        <w:rPr>
          <w:sz w:val="22"/>
          <w:szCs w:val="22"/>
        </w:rPr>
        <w:t>-</w:t>
      </w:r>
      <w:r w:rsidR="00A512D8">
        <w:rPr>
          <w:sz w:val="22"/>
          <w:szCs w:val="22"/>
        </w:rPr>
        <w:t xml:space="preserve">Performance Computing </w:t>
      </w:r>
      <w:r w:rsidR="00875BA7">
        <w:rPr>
          <w:sz w:val="22"/>
          <w:szCs w:val="22"/>
        </w:rPr>
        <w:t>c</w:t>
      </w:r>
      <w:r w:rsidR="00A512D8">
        <w:rPr>
          <w:sz w:val="22"/>
          <w:szCs w:val="22"/>
        </w:rPr>
        <w:t xml:space="preserve">luster </w:t>
      </w:r>
      <w:r w:rsidR="00875BA7">
        <w:rPr>
          <w:sz w:val="22"/>
          <w:szCs w:val="22"/>
        </w:rPr>
        <w:t>through</w:t>
      </w:r>
      <w:r w:rsidR="00A512D8">
        <w:rPr>
          <w:sz w:val="22"/>
          <w:szCs w:val="22"/>
        </w:rPr>
        <w:t xml:space="preserve"> remote connection</w:t>
      </w:r>
      <w:r w:rsidR="00875BA7">
        <w:rPr>
          <w:sz w:val="22"/>
          <w:szCs w:val="22"/>
        </w:rPr>
        <w:t xml:space="preserve"> and </w:t>
      </w:r>
      <w:r w:rsidR="00EB72D9">
        <w:rPr>
          <w:sz w:val="22"/>
          <w:szCs w:val="22"/>
        </w:rPr>
        <w:t xml:space="preserve">co-developed regional </w:t>
      </w:r>
      <w:r w:rsidR="0089174A">
        <w:rPr>
          <w:sz w:val="22"/>
          <w:szCs w:val="22"/>
        </w:rPr>
        <w:t>and</w:t>
      </w:r>
      <w:r w:rsidR="00EB72D9">
        <w:rPr>
          <w:sz w:val="22"/>
          <w:szCs w:val="22"/>
        </w:rPr>
        <w:t xml:space="preserve"> </w:t>
      </w:r>
      <w:r w:rsidR="00C006FB">
        <w:rPr>
          <w:sz w:val="22"/>
          <w:szCs w:val="22"/>
        </w:rPr>
        <w:t xml:space="preserve">national-level </w:t>
      </w:r>
      <w:r w:rsidR="00EB72D9">
        <w:rPr>
          <w:sz w:val="22"/>
          <w:szCs w:val="22"/>
        </w:rPr>
        <w:t xml:space="preserve">climate </w:t>
      </w:r>
      <w:r w:rsidR="00C006FB">
        <w:rPr>
          <w:sz w:val="22"/>
          <w:szCs w:val="22"/>
        </w:rPr>
        <w:t>outlooks.</w:t>
      </w:r>
      <w:r w:rsidR="00563316">
        <w:rPr>
          <w:sz w:val="22"/>
          <w:szCs w:val="22"/>
        </w:rPr>
        <w:t xml:space="preserve"> </w:t>
      </w:r>
      <w:r w:rsidR="00C322EE">
        <w:rPr>
          <w:sz w:val="22"/>
          <w:szCs w:val="22"/>
        </w:rPr>
        <w:t>On 24 August 2020 t</w:t>
      </w:r>
      <w:r w:rsidR="00C322EE" w:rsidRPr="00233586">
        <w:rPr>
          <w:sz w:val="22"/>
          <w:szCs w:val="22"/>
        </w:rPr>
        <w:t xml:space="preserve">he water and energy sector expert team carried out a co-production </w:t>
      </w:r>
      <w:r w:rsidR="00C322EE">
        <w:rPr>
          <w:sz w:val="22"/>
          <w:szCs w:val="22"/>
        </w:rPr>
        <w:t>workshop</w:t>
      </w:r>
      <w:r w:rsidR="00C322EE" w:rsidRPr="00233586">
        <w:rPr>
          <w:sz w:val="22"/>
          <w:szCs w:val="22"/>
        </w:rPr>
        <w:t xml:space="preserve"> in which impacts of a seasonal streamflow forecast results were discussed.  The </w:t>
      </w:r>
      <w:r w:rsidR="00C322EE" w:rsidRPr="00233586">
        <w:rPr>
          <w:sz w:val="22"/>
          <w:szCs w:val="22"/>
        </w:rPr>
        <w:lastRenderedPageBreak/>
        <w:t xml:space="preserve">Agriculture/Food Security sector expert team also held a co-production in which detailed interpretation of seasonal forecast was done. </w:t>
      </w:r>
    </w:p>
    <w:p w14:paraId="7E89FFC2" w14:textId="72491254" w:rsidR="009D6CBE" w:rsidRDefault="009C44AF" w:rsidP="009D6CBE">
      <w:pPr>
        <w:pStyle w:val="BodyText"/>
        <w:ind w:right="0"/>
        <w:rPr>
          <w:i w:val="0"/>
          <w:spacing w:val="0"/>
          <w:sz w:val="22"/>
          <w:szCs w:val="22"/>
        </w:rPr>
      </w:pPr>
      <w:r w:rsidRPr="00E610D2">
        <w:rPr>
          <w:i w:val="0"/>
          <w:sz w:val="22"/>
          <w:szCs w:val="22"/>
        </w:rPr>
        <w:t xml:space="preserve">The </w:t>
      </w:r>
      <w:r w:rsidR="00EB72D9">
        <w:rPr>
          <w:i w:val="0"/>
          <w:sz w:val="22"/>
          <w:szCs w:val="22"/>
        </w:rPr>
        <w:t>GHACOF</w:t>
      </w:r>
      <w:r w:rsidR="003F6DC1">
        <w:rPr>
          <w:i w:val="0"/>
          <w:sz w:val="22"/>
          <w:szCs w:val="22"/>
        </w:rPr>
        <w:t>56</w:t>
      </w:r>
      <w:r w:rsidR="00EB72D9">
        <w:rPr>
          <w:i w:val="0"/>
          <w:sz w:val="22"/>
          <w:szCs w:val="22"/>
        </w:rPr>
        <w:t xml:space="preserve"> </w:t>
      </w:r>
      <w:r w:rsidR="003D35BF">
        <w:rPr>
          <w:i w:val="0"/>
          <w:sz w:val="22"/>
          <w:szCs w:val="22"/>
        </w:rPr>
        <w:t>virtual forum</w:t>
      </w:r>
      <w:r w:rsidRPr="00E610D2">
        <w:rPr>
          <w:i w:val="0"/>
          <w:sz w:val="22"/>
          <w:szCs w:val="22"/>
        </w:rPr>
        <w:t xml:space="preserve"> brought together </w:t>
      </w:r>
      <w:r w:rsidR="00B96E60" w:rsidRPr="00E610D2">
        <w:rPr>
          <w:i w:val="0"/>
          <w:sz w:val="22"/>
          <w:szCs w:val="22"/>
        </w:rPr>
        <w:t xml:space="preserve">climate information </w:t>
      </w:r>
      <w:r w:rsidR="008D3C7A">
        <w:rPr>
          <w:i w:val="0"/>
          <w:sz w:val="22"/>
          <w:szCs w:val="22"/>
        </w:rPr>
        <w:t xml:space="preserve">providers and </w:t>
      </w:r>
      <w:r w:rsidR="00B96E60" w:rsidRPr="00E610D2">
        <w:rPr>
          <w:i w:val="0"/>
          <w:sz w:val="22"/>
          <w:szCs w:val="22"/>
        </w:rPr>
        <w:t>user</w:t>
      </w:r>
      <w:r w:rsidR="00E610D2">
        <w:rPr>
          <w:i w:val="0"/>
          <w:sz w:val="22"/>
          <w:szCs w:val="22"/>
        </w:rPr>
        <w:t>s from key</w:t>
      </w:r>
      <w:r w:rsidRPr="00E610D2">
        <w:rPr>
          <w:i w:val="0"/>
          <w:sz w:val="22"/>
          <w:szCs w:val="22"/>
        </w:rPr>
        <w:t xml:space="preserve"> socio-economic sectors, governmental and non-governmental organisations, decision-makers, climate </w:t>
      </w:r>
      <w:r w:rsidR="0055037A" w:rsidRPr="00E610D2">
        <w:rPr>
          <w:i w:val="0"/>
          <w:sz w:val="22"/>
          <w:szCs w:val="22"/>
        </w:rPr>
        <w:t xml:space="preserve">scientists, </w:t>
      </w:r>
      <w:r w:rsidR="0020100E">
        <w:rPr>
          <w:i w:val="0"/>
          <w:sz w:val="22"/>
          <w:szCs w:val="22"/>
        </w:rPr>
        <w:t xml:space="preserve">and </w:t>
      </w:r>
      <w:r w:rsidR="0055037A" w:rsidRPr="00E610D2">
        <w:rPr>
          <w:i w:val="0"/>
          <w:sz w:val="22"/>
          <w:szCs w:val="22"/>
        </w:rPr>
        <w:t>civil society stake</w:t>
      </w:r>
      <w:r w:rsidRPr="00E610D2">
        <w:rPr>
          <w:i w:val="0"/>
          <w:sz w:val="22"/>
          <w:szCs w:val="22"/>
        </w:rPr>
        <w:t>holders among others.</w:t>
      </w:r>
      <w:r w:rsidR="008D3C7A">
        <w:rPr>
          <w:i w:val="0"/>
          <w:sz w:val="22"/>
          <w:szCs w:val="22"/>
        </w:rPr>
        <w:t xml:space="preserve"> </w:t>
      </w:r>
      <w:r w:rsidR="009D6CBE" w:rsidRPr="00E610D2">
        <w:rPr>
          <w:i w:val="0"/>
          <w:sz w:val="22"/>
          <w:szCs w:val="22"/>
        </w:rPr>
        <w:t>It reviewed the implications of t</w:t>
      </w:r>
      <w:r w:rsidR="00E610D2">
        <w:rPr>
          <w:i w:val="0"/>
          <w:spacing w:val="0"/>
          <w:sz w:val="22"/>
          <w:szCs w:val="22"/>
        </w:rPr>
        <w:t>he</w:t>
      </w:r>
      <w:r w:rsidR="009D6CBE" w:rsidRPr="00E610D2">
        <w:rPr>
          <w:i w:val="0"/>
          <w:spacing w:val="0"/>
          <w:sz w:val="22"/>
          <w:szCs w:val="22"/>
        </w:rPr>
        <w:t xml:space="preserve"> factors expected to influence the evolution of t</w:t>
      </w:r>
      <w:r w:rsidR="00E610D2">
        <w:rPr>
          <w:i w:val="0"/>
          <w:spacing w:val="0"/>
          <w:sz w:val="22"/>
          <w:szCs w:val="22"/>
        </w:rPr>
        <w:t xml:space="preserve">he regional climate during the </w:t>
      </w:r>
      <w:r w:rsidR="003F6DC1">
        <w:rPr>
          <w:i w:val="0"/>
          <w:spacing w:val="0"/>
          <w:sz w:val="22"/>
          <w:szCs w:val="22"/>
        </w:rPr>
        <w:t>OND</w:t>
      </w:r>
      <w:r w:rsidR="009D6CBE" w:rsidRPr="00E610D2">
        <w:rPr>
          <w:i w:val="0"/>
          <w:spacing w:val="0"/>
          <w:sz w:val="22"/>
          <w:szCs w:val="22"/>
        </w:rPr>
        <w:t xml:space="preserve"> </w:t>
      </w:r>
      <w:r w:rsidR="0021544C">
        <w:rPr>
          <w:i w:val="0"/>
          <w:spacing w:val="0"/>
          <w:sz w:val="22"/>
          <w:szCs w:val="22"/>
        </w:rPr>
        <w:t>2020</w:t>
      </w:r>
      <w:r w:rsidR="00E610D2">
        <w:rPr>
          <w:i w:val="0"/>
          <w:spacing w:val="0"/>
          <w:sz w:val="22"/>
          <w:szCs w:val="22"/>
        </w:rPr>
        <w:t xml:space="preserve"> rainfall season including</w:t>
      </w:r>
      <w:r w:rsidR="009D6CBE" w:rsidRPr="00E610D2">
        <w:rPr>
          <w:i w:val="0"/>
          <w:spacing w:val="0"/>
          <w:sz w:val="22"/>
          <w:szCs w:val="22"/>
        </w:rPr>
        <w:t xml:space="preserve"> Sea Surface Temperature (SST) anom</w:t>
      </w:r>
      <w:r w:rsidR="00E610D2">
        <w:rPr>
          <w:i w:val="0"/>
          <w:spacing w:val="0"/>
          <w:sz w:val="22"/>
          <w:szCs w:val="22"/>
        </w:rPr>
        <w:t xml:space="preserve">alies over </w:t>
      </w:r>
      <w:r w:rsidR="00E84679">
        <w:rPr>
          <w:i w:val="0"/>
          <w:spacing w:val="0"/>
          <w:sz w:val="22"/>
          <w:szCs w:val="22"/>
        </w:rPr>
        <w:t>the tropical</w:t>
      </w:r>
      <w:r w:rsidR="00E610D2">
        <w:rPr>
          <w:i w:val="0"/>
          <w:spacing w:val="0"/>
          <w:sz w:val="22"/>
          <w:szCs w:val="22"/>
        </w:rPr>
        <w:t xml:space="preserve"> Oceans</w:t>
      </w:r>
      <w:r w:rsidR="00115075">
        <w:rPr>
          <w:i w:val="0"/>
          <w:spacing w:val="0"/>
          <w:sz w:val="22"/>
          <w:szCs w:val="22"/>
        </w:rPr>
        <w:t xml:space="preserve"> and considered outputs</w:t>
      </w:r>
      <w:r w:rsidR="00EA5BDB">
        <w:rPr>
          <w:i w:val="0"/>
          <w:spacing w:val="0"/>
          <w:sz w:val="22"/>
          <w:szCs w:val="22"/>
        </w:rPr>
        <w:t xml:space="preserve"> from </w:t>
      </w:r>
      <w:r w:rsidR="00FD0BEA">
        <w:rPr>
          <w:i w:val="0"/>
          <w:spacing w:val="0"/>
          <w:sz w:val="22"/>
          <w:szCs w:val="22"/>
        </w:rPr>
        <w:t xml:space="preserve">the </w:t>
      </w:r>
      <w:r w:rsidR="00F56466">
        <w:rPr>
          <w:i w:val="0"/>
          <w:spacing w:val="0"/>
          <w:sz w:val="22"/>
          <w:szCs w:val="22"/>
        </w:rPr>
        <w:t xml:space="preserve">WMO </w:t>
      </w:r>
      <w:r w:rsidR="00FD0BEA">
        <w:rPr>
          <w:i w:val="0"/>
          <w:spacing w:val="0"/>
          <w:sz w:val="22"/>
          <w:szCs w:val="22"/>
        </w:rPr>
        <w:t>Global Producing Centres</w:t>
      </w:r>
      <w:r w:rsidR="00F56466">
        <w:rPr>
          <w:i w:val="0"/>
          <w:spacing w:val="0"/>
          <w:sz w:val="22"/>
          <w:szCs w:val="22"/>
        </w:rPr>
        <w:t xml:space="preserve"> for Long-Range forecasts</w:t>
      </w:r>
      <w:r w:rsidR="00452EFC">
        <w:rPr>
          <w:i w:val="0"/>
          <w:spacing w:val="0"/>
          <w:sz w:val="22"/>
          <w:szCs w:val="22"/>
        </w:rPr>
        <w:t>.</w:t>
      </w:r>
      <w:r w:rsidR="009D6CBE" w:rsidRPr="00E610D2">
        <w:rPr>
          <w:i w:val="0"/>
          <w:spacing w:val="0"/>
          <w:sz w:val="22"/>
          <w:szCs w:val="22"/>
        </w:rPr>
        <w:t xml:space="preserve"> </w:t>
      </w:r>
    </w:p>
    <w:p w14:paraId="49E65E2A" w14:textId="77777777" w:rsidR="00EB72D9" w:rsidRDefault="00EB72D9" w:rsidP="009D6CBE">
      <w:pPr>
        <w:pStyle w:val="BodyText"/>
        <w:ind w:right="0"/>
        <w:rPr>
          <w:i w:val="0"/>
          <w:spacing w:val="0"/>
          <w:sz w:val="22"/>
          <w:szCs w:val="22"/>
        </w:rPr>
      </w:pPr>
    </w:p>
    <w:p w14:paraId="33E2EF87" w14:textId="77777777" w:rsidR="00F93863" w:rsidRPr="0087750F" w:rsidRDefault="009C44AF" w:rsidP="00F93863">
      <w:pPr>
        <w:pStyle w:val="Heading1"/>
        <w:rPr>
          <w:sz w:val="22"/>
          <w:szCs w:val="22"/>
        </w:rPr>
      </w:pPr>
      <w:r w:rsidRPr="0087750F">
        <w:rPr>
          <w:sz w:val="22"/>
          <w:szCs w:val="22"/>
        </w:rPr>
        <w:t>Methodology</w:t>
      </w:r>
    </w:p>
    <w:p w14:paraId="240BEC74" w14:textId="77777777" w:rsidR="00F93863" w:rsidRPr="0087750F" w:rsidRDefault="00F93863" w:rsidP="00F93863">
      <w:pPr>
        <w:rPr>
          <w:sz w:val="22"/>
          <w:szCs w:val="22"/>
        </w:rPr>
      </w:pPr>
    </w:p>
    <w:p w14:paraId="787AF2E2" w14:textId="0DBE0AB0" w:rsidR="00F93863" w:rsidRPr="0087750F" w:rsidRDefault="009C44AF" w:rsidP="00F93863">
      <w:pPr>
        <w:pStyle w:val="BodyText2"/>
        <w:tabs>
          <w:tab w:val="clear" w:pos="0"/>
          <w:tab w:val="clear" w:pos="810"/>
          <w:tab w:val="clear" w:pos="1200"/>
          <w:tab w:val="clear" w:pos="2160"/>
        </w:tabs>
        <w:ind w:left="0" w:firstLine="0"/>
        <w:rPr>
          <w:i/>
          <w:spacing w:val="0"/>
          <w:sz w:val="22"/>
          <w:szCs w:val="22"/>
        </w:rPr>
      </w:pPr>
      <w:r w:rsidRPr="0087750F">
        <w:rPr>
          <w:sz w:val="22"/>
          <w:szCs w:val="22"/>
        </w:rPr>
        <w:t xml:space="preserve">The </w:t>
      </w:r>
      <w:r w:rsidR="003D35BF">
        <w:rPr>
          <w:sz w:val="22"/>
          <w:szCs w:val="22"/>
        </w:rPr>
        <w:t xml:space="preserve">virtual </w:t>
      </w:r>
      <w:r w:rsidRPr="0087750F">
        <w:rPr>
          <w:sz w:val="22"/>
          <w:szCs w:val="22"/>
        </w:rPr>
        <w:t>forum examined the prevailing and expected ocean-atmospher</w:t>
      </w:r>
      <w:r w:rsidR="00EB09D8" w:rsidRPr="0087750F">
        <w:rPr>
          <w:sz w:val="22"/>
          <w:szCs w:val="22"/>
        </w:rPr>
        <w:t>e</w:t>
      </w:r>
      <w:r w:rsidRPr="0087750F">
        <w:rPr>
          <w:sz w:val="22"/>
          <w:szCs w:val="22"/>
        </w:rPr>
        <w:t xml:space="preserve"> processes as well as </w:t>
      </w:r>
      <w:r w:rsidR="00BE5A09">
        <w:rPr>
          <w:sz w:val="22"/>
          <w:szCs w:val="22"/>
        </w:rPr>
        <w:t xml:space="preserve">the </w:t>
      </w:r>
      <w:r w:rsidRPr="0087750F">
        <w:rPr>
          <w:sz w:val="22"/>
          <w:szCs w:val="22"/>
        </w:rPr>
        <w:t xml:space="preserve">evolving large scale and regional scale circulation </w:t>
      </w:r>
      <w:r w:rsidR="0087750F">
        <w:rPr>
          <w:sz w:val="22"/>
          <w:szCs w:val="22"/>
        </w:rPr>
        <w:t>syste</w:t>
      </w:r>
      <w:r w:rsidRPr="0087750F">
        <w:rPr>
          <w:sz w:val="22"/>
          <w:szCs w:val="22"/>
        </w:rPr>
        <w:t xml:space="preserve">ms </w:t>
      </w:r>
      <w:r w:rsidR="00FC06F2">
        <w:rPr>
          <w:sz w:val="22"/>
          <w:szCs w:val="22"/>
        </w:rPr>
        <w:t>that have</w:t>
      </w:r>
      <w:r w:rsidR="00FC06F2" w:rsidRPr="0087750F">
        <w:rPr>
          <w:sz w:val="22"/>
          <w:szCs w:val="22"/>
        </w:rPr>
        <w:t xml:space="preserve"> </w:t>
      </w:r>
      <w:r w:rsidRPr="0087750F">
        <w:rPr>
          <w:sz w:val="22"/>
          <w:szCs w:val="22"/>
        </w:rPr>
        <w:t xml:space="preserve">significant implications </w:t>
      </w:r>
      <w:r w:rsidR="0087750F">
        <w:rPr>
          <w:sz w:val="22"/>
          <w:szCs w:val="22"/>
        </w:rPr>
        <w:t>on</w:t>
      </w:r>
      <w:r w:rsidRPr="0087750F">
        <w:rPr>
          <w:sz w:val="22"/>
          <w:szCs w:val="22"/>
        </w:rPr>
        <w:t xml:space="preserve"> GHA </w:t>
      </w:r>
      <w:r w:rsidR="0087750F">
        <w:rPr>
          <w:sz w:val="22"/>
          <w:szCs w:val="22"/>
        </w:rPr>
        <w:t xml:space="preserve">climate </w:t>
      </w:r>
      <w:r w:rsidRPr="0087750F">
        <w:rPr>
          <w:sz w:val="22"/>
          <w:szCs w:val="22"/>
        </w:rPr>
        <w:t xml:space="preserve">during </w:t>
      </w:r>
      <w:r w:rsidR="003F6DC1">
        <w:rPr>
          <w:sz w:val="22"/>
          <w:szCs w:val="22"/>
        </w:rPr>
        <w:t>October to December</w:t>
      </w:r>
      <w:r w:rsidR="0021544C">
        <w:rPr>
          <w:sz w:val="22"/>
          <w:szCs w:val="22"/>
        </w:rPr>
        <w:t xml:space="preserve"> 2020</w:t>
      </w:r>
      <w:r w:rsidRPr="0087750F">
        <w:rPr>
          <w:sz w:val="22"/>
          <w:szCs w:val="22"/>
        </w:rPr>
        <w:t>. Key among these processes were</w:t>
      </w:r>
      <w:r w:rsidR="006C26FE" w:rsidRPr="0087750F">
        <w:rPr>
          <w:sz w:val="22"/>
          <w:szCs w:val="22"/>
        </w:rPr>
        <w:t xml:space="preserve"> current and evolving </w:t>
      </w:r>
      <w:r w:rsidR="003807AF" w:rsidRPr="0087750F">
        <w:rPr>
          <w:sz w:val="22"/>
          <w:szCs w:val="22"/>
        </w:rPr>
        <w:t xml:space="preserve">SST </w:t>
      </w:r>
      <w:r w:rsidRPr="0087750F">
        <w:rPr>
          <w:sz w:val="22"/>
          <w:szCs w:val="22"/>
        </w:rPr>
        <w:t xml:space="preserve">anomalies over global oceans, </w:t>
      </w:r>
      <w:r w:rsidR="005B0967">
        <w:rPr>
          <w:sz w:val="22"/>
          <w:szCs w:val="22"/>
        </w:rPr>
        <w:t xml:space="preserve">specifically </w:t>
      </w:r>
      <w:r w:rsidR="00AA6F44">
        <w:rPr>
          <w:sz w:val="22"/>
          <w:szCs w:val="22"/>
        </w:rPr>
        <w:t xml:space="preserve">the </w:t>
      </w:r>
      <w:r w:rsidR="0020100E">
        <w:rPr>
          <w:sz w:val="22"/>
          <w:szCs w:val="22"/>
        </w:rPr>
        <w:t>increased</w:t>
      </w:r>
      <w:r w:rsidR="00A473B5">
        <w:rPr>
          <w:sz w:val="22"/>
          <w:szCs w:val="22"/>
        </w:rPr>
        <w:t xml:space="preserve"> </w:t>
      </w:r>
      <w:r w:rsidR="00AD6A4E">
        <w:rPr>
          <w:sz w:val="22"/>
          <w:szCs w:val="22"/>
        </w:rPr>
        <w:t xml:space="preserve">cooling of </w:t>
      </w:r>
      <w:r w:rsidR="00DB088B">
        <w:rPr>
          <w:sz w:val="22"/>
          <w:szCs w:val="22"/>
        </w:rPr>
        <w:t>c</w:t>
      </w:r>
      <w:r w:rsidR="00480024">
        <w:rPr>
          <w:sz w:val="22"/>
          <w:szCs w:val="22"/>
        </w:rPr>
        <w:t xml:space="preserve">entral </w:t>
      </w:r>
      <w:r w:rsidR="00DB088B">
        <w:rPr>
          <w:sz w:val="22"/>
          <w:szCs w:val="22"/>
        </w:rPr>
        <w:t xml:space="preserve">and east tropical </w:t>
      </w:r>
      <w:r w:rsidR="00480024">
        <w:rPr>
          <w:sz w:val="22"/>
          <w:szCs w:val="22"/>
        </w:rPr>
        <w:t xml:space="preserve">Pacific SSTs </w:t>
      </w:r>
      <w:r w:rsidR="00DB088B">
        <w:rPr>
          <w:sz w:val="22"/>
          <w:szCs w:val="22"/>
        </w:rPr>
        <w:t>with</w:t>
      </w:r>
      <w:r w:rsidR="00326067">
        <w:rPr>
          <w:sz w:val="22"/>
          <w:szCs w:val="22"/>
        </w:rPr>
        <w:t xml:space="preserve"> </w:t>
      </w:r>
      <w:r w:rsidR="00DB088B">
        <w:rPr>
          <w:sz w:val="22"/>
          <w:szCs w:val="22"/>
        </w:rPr>
        <w:t>a relatively high chance of a</w:t>
      </w:r>
      <w:r w:rsidR="00480024">
        <w:rPr>
          <w:sz w:val="22"/>
          <w:szCs w:val="22"/>
        </w:rPr>
        <w:t xml:space="preserve"> La Niña </w:t>
      </w:r>
      <w:r w:rsidR="00DB088B">
        <w:rPr>
          <w:sz w:val="22"/>
          <w:szCs w:val="22"/>
        </w:rPr>
        <w:t>event becoming established during the season</w:t>
      </w:r>
      <w:r w:rsidR="00B31C91">
        <w:rPr>
          <w:sz w:val="22"/>
          <w:szCs w:val="22"/>
        </w:rPr>
        <w:t>, and raised chances of a negative Indian Ocean Dipole Index</w:t>
      </w:r>
      <w:r w:rsidR="00480024">
        <w:rPr>
          <w:sz w:val="22"/>
          <w:szCs w:val="22"/>
        </w:rPr>
        <w:t xml:space="preserve">. </w:t>
      </w:r>
      <w:r w:rsidR="00875BA7">
        <w:rPr>
          <w:sz w:val="22"/>
          <w:szCs w:val="22"/>
        </w:rPr>
        <w:t xml:space="preserve"> </w:t>
      </w:r>
      <w:r w:rsidR="00480024">
        <w:rPr>
          <w:sz w:val="22"/>
          <w:szCs w:val="22"/>
        </w:rPr>
        <w:t>I</w:t>
      </w:r>
      <w:r w:rsidRPr="0087750F">
        <w:rPr>
          <w:sz w:val="22"/>
          <w:szCs w:val="22"/>
        </w:rPr>
        <w:t xml:space="preserve">mplications of these on regional rainfall were integrated during </w:t>
      </w:r>
      <w:r w:rsidR="00BE5A09">
        <w:rPr>
          <w:sz w:val="22"/>
          <w:szCs w:val="22"/>
        </w:rPr>
        <w:t>the</w:t>
      </w:r>
      <w:r w:rsidR="00BE5A09" w:rsidRPr="0087750F">
        <w:rPr>
          <w:sz w:val="22"/>
          <w:szCs w:val="22"/>
        </w:rPr>
        <w:t xml:space="preserve"> </w:t>
      </w:r>
      <w:r w:rsidR="003807AF" w:rsidRPr="0087750F">
        <w:rPr>
          <w:sz w:val="22"/>
          <w:szCs w:val="22"/>
        </w:rPr>
        <w:t>P</w:t>
      </w:r>
      <w:r w:rsidRPr="0087750F">
        <w:rPr>
          <w:sz w:val="22"/>
          <w:szCs w:val="22"/>
        </w:rPr>
        <w:t>re-COF</w:t>
      </w:r>
      <w:r w:rsidR="003F6DC1">
        <w:rPr>
          <w:sz w:val="22"/>
          <w:szCs w:val="22"/>
        </w:rPr>
        <w:t>56</w:t>
      </w:r>
      <w:r w:rsidRPr="0087750F">
        <w:rPr>
          <w:sz w:val="22"/>
          <w:szCs w:val="22"/>
        </w:rPr>
        <w:t xml:space="preserve"> </w:t>
      </w:r>
      <w:r w:rsidR="0087750F">
        <w:rPr>
          <w:sz w:val="22"/>
          <w:szCs w:val="22"/>
        </w:rPr>
        <w:t>Workshop</w:t>
      </w:r>
      <w:r w:rsidRPr="0087750F">
        <w:rPr>
          <w:sz w:val="22"/>
          <w:szCs w:val="22"/>
        </w:rPr>
        <w:t>. The Pre-COF</w:t>
      </w:r>
      <w:r w:rsidR="003F6DC1">
        <w:rPr>
          <w:sz w:val="22"/>
          <w:szCs w:val="22"/>
        </w:rPr>
        <w:t>56</w:t>
      </w:r>
      <w:r w:rsidRPr="0087750F">
        <w:rPr>
          <w:sz w:val="22"/>
          <w:szCs w:val="22"/>
        </w:rPr>
        <w:t xml:space="preserve"> </w:t>
      </w:r>
      <w:r w:rsidR="003D35BF">
        <w:rPr>
          <w:sz w:val="22"/>
          <w:szCs w:val="22"/>
        </w:rPr>
        <w:t xml:space="preserve">virtual </w:t>
      </w:r>
      <w:r w:rsidRPr="0087750F">
        <w:rPr>
          <w:sz w:val="22"/>
          <w:szCs w:val="22"/>
        </w:rPr>
        <w:t xml:space="preserve">workshop also considered the global forecasts from </w:t>
      </w:r>
      <w:r w:rsidR="0020100E">
        <w:rPr>
          <w:sz w:val="22"/>
          <w:szCs w:val="22"/>
        </w:rPr>
        <w:t xml:space="preserve">WMO </w:t>
      </w:r>
      <w:r w:rsidRPr="0087750F">
        <w:rPr>
          <w:sz w:val="22"/>
          <w:szCs w:val="22"/>
        </w:rPr>
        <w:t xml:space="preserve">Global Producing Centres (GPCs) </w:t>
      </w:r>
      <w:r w:rsidR="00E07AF6">
        <w:rPr>
          <w:sz w:val="22"/>
          <w:szCs w:val="22"/>
        </w:rPr>
        <w:t xml:space="preserve">for Long-Range forecasts </w:t>
      </w:r>
      <w:r w:rsidR="004A1E30">
        <w:rPr>
          <w:sz w:val="22"/>
          <w:szCs w:val="22"/>
        </w:rPr>
        <w:t xml:space="preserve">as inputs </w:t>
      </w:r>
      <w:r w:rsidRPr="0087750F">
        <w:rPr>
          <w:sz w:val="22"/>
          <w:szCs w:val="22"/>
        </w:rPr>
        <w:t xml:space="preserve">to the </w:t>
      </w:r>
      <w:r w:rsidR="0079414D">
        <w:rPr>
          <w:sz w:val="22"/>
          <w:szCs w:val="22"/>
        </w:rPr>
        <w:t>objective</w:t>
      </w:r>
      <w:r w:rsidR="008D3C7A">
        <w:rPr>
          <w:sz w:val="22"/>
          <w:szCs w:val="22"/>
        </w:rPr>
        <w:t xml:space="preserve"> </w:t>
      </w:r>
      <w:r w:rsidRPr="0087750F">
        <w:rPr>
          <w:sz w:val="22"/>
          <w:szCs w:val="22"/>
        </w:rPr>
        <w:t xml:space="preserve">regional </w:t>
      </w:r>
      <w:r w:rsidR="0087750F">
        <w:rPr>
          <w:sz w:val="22"/>
          <w:szCs w:val="22"/>
        </w:rPr>
        <w:t xml:space="preserve">climate outlook for the </w:t>
      </w:r>
      <w:r w:rsidR="003F6DC1">
        <w:rPr>
          <w:sz w:val="22"/>
          <w:szCs w:val="22"/>
        </w:rPr>
        <w:t>October to December</w:t>
      </w:r>
      <w:r w:rsidR="0021544C">
        <w:rPr>
          <w:sz w:val="22"/>
          <w:szCs w:val="22"/>
        </w:rPr>
        <w:t xml:space="preserve"> 2020</w:t>
      </w:r>
      <w:r w:rsidRPr="0087750F">
        <w:rPr>
          <w:sz w:val="22"/>
          <w:szCs w:val="22"/>
        </w:rPr>
        <w:t xml:space="preserve"> season.</w:t>
      </w:r>
      <w:r w:rsidR="005C58A6">
        <w:rPr>
          <w:sz w:val="22"/>
          <w:szCs w:val="22"/>
        </w:rPr>
        <w:t xml:space="preserve"> </w:t>
      </w:r>
      <w:r w:rsidR="00257FF9" w:rsidRPr="00257FF9">
        <w:rPr>
          <w:sz w:val="22"/>
          <w:szCs w:val="22"/>
        </w:rPr>
        <w:t xml:space="preserve">While </w:t>
      </w:r>
      <w:r w:rsidR="00DD76E8">
        <w:rPr>
          <w:sz w:val="22"/>
          <w:szCs w:val="22"/>
        </w:rPr>
        <w:t xml:space="preserve">probability </w:t>
      </w:r>
      <w:r w:rsidR="00257FF9" w:rsidRPr="00257FF9">
        <w:rPr>
          <w:sz w:val="22"/>
          <w:szCs w:val="22"/>
        </w:rPr>
        <w:t xml:space="preserve">forecasts for seasonal </w:t>
      </w:r>
      <w:r w:rsidR="00DD76E8">
        <w:rPr>
          <w:sz w:val="22"/>
          <w:szCs w:val="22"/>
        </w:rPr>
        <w:t>rainfall</w:t>
      </w:r>
      <w:r w:rsidR="00257FF9" w:rsidRPr="00257FF9">
        <w:rPr>
          <w:sz w:val="22"/>
          <w:szCs w:val="22"/>
        </w:rPr>
        <w:t xml:space="preserve"> were generated from outputs of 9 GPC systems, prospects for season onset timing and early season dry spells were characterised by processing output from the single GPC system for which </w:t>
      </w:r>
      <w:r w:rsidR="003751DD">
        <w:rPr>
          <w:sz w:val="22"/>
          <w:szCs w:val="22"/>
        </w:rPr>
        <w:t xml:space="preserve">6-hourly global data </w:t>
      </w:r>
      <w:r w:rsidR="00257FF9" w:rsidRPr="00257FF9">
        <w:rPr>
          <w:sz w:val="22"/>
          <w:szCs w:val="22"/>
        </w:rPr>
        <w:t xml:space="preserve">are </w:t>
      </w:r>
      <w:r w:rsidR="003751DD">
        <w:rPr>
          <w:sz w:val="22"/>
          <w:szCs w:val="22"/>
        </w:rPr>
        <w:t xml:space="preserve">freely </w:t>
      </w:r>
      <w:r w:rsidR="00257FF9" w:rsidRPr="00257FF9">
        <w:rPr>
          <w:sz w:val="22"/>
          <w:szCs w:val="22"/>
        </w:rPr>
        <w:t>available. Specifically, downscaling was conducted using ensemble integrations of the Weather Research and Forecasting (WRF) model configured for the GHA and run at ICPAC with boundary forcing from the GPC Washington global seasonal system</w:t>
      </w:r>
      <w:r w:rsidR="000C2454">
        <w:rPr>
          <w:sz w:val="22"/>
          <w:szCs w:val="22"/>
        </w:rPr>
        <w:t>.</w:t>
      </w:r>
      <w:r w:rsidR="00A62245">
        <w:rPr>
          <w:sz w:val="22"/>
          <w:szCs w:val="22"/>
        </w:rPr>
        <w:t xml:space="preserve"> </w:t>
      </w:r>
    </w:p>
    <w:p w14:paraId="1FC4B2A7" w14:textId="77777777" w:rsidR="00F93863" w:rsidRDefault="00F93863" w:rsidP="00F93863">
      <w:pPr>
        <w:rPr>
          <w:color w:val="FF0000"/>
          <w:sz w:val="22"/>
          <w:szCs w:val="22"/>
        </w:rPr>
      </w:pPr>
    </w:p>
    <w:p w14:paraId="7A0B80FC" w14:textId="77777777" w:rsidR="00A62245" w:rsidRPr="004741F6" w:rsidRDefault="00A62245" w:rsidP="00F93863">
      <w:pPr>
        <w:rPr>
          <w:color w:val="FF0000"/>
          <w:sz w:val="22"/>
          <w:szCs w:val="22"/>
        </w:rPr>
      </w:pPr>
    </w:p>
    <w:p w14:paraId="58066F88" w14:textId="7EA7EB30" w:rsidR="00F93863" w:rsidRPr="0087750F" w:rsidRDefault="00E16C25" w:rsidP="005C5908">
      <w:pPr>
        <w:spacing w:after="200" w:line="276" w:lineRule="auto"/>
        <w:rPr>
          <w:b/>
          <w:spacing w:val="-3"/>
          <w:sz w:val="22"/>
          <w:szCs w:val="22"/>
        </w:rPr>
      </w:pPr>
      <w:r>
        <w:rPr>
          <w:b/>
          <w:spacing w:val="-3"/>
          <w:sz w:val="22"/>
          <w:szCs w:val="22"/>
        </w:rPr>
        <w:t>Climate</w:t>
      </w:r>
      <w:r w:rsidR="0087750F" w:rsidRPr="0087750F">
        <w:rPr>
          <w:b/>
          <w:spacing w:val="-3"/>
          <w:sz w:val="22"/>
          <w:szCs w:val="22"/>
        </w:rPr>
        <w:t xml:space="preserve"> Outlook for </w:t>
      </w:r>
      <w:r w:rsidR="003F6DC1">
        <w:rPr>
          <w:b/>
          <w:spacing w:val="-3"/>
          <w:sz w:val="22"/>
          <w:szCs w:val="22"/>
        </w:rPr>
        <w:t>October to December</w:t>
      </w:r>
      <w:r w:rsidR="0021544C">
        <w:rPr>
          <w:b/>
          <w:spacing w:val="-3"/>
          <w:sz w:val="22"/>
          <w:szCs w:val="22"/>
        </w:rPr>
        <w:t xml:space="preserve"> 2020</w:t>
      </w:r>
    </w:p>
    <w:p w14:paraId="09F19D76" w14:textId="123DA1BC" w:rsidR="00217DEA" w:rsidRDefault="009C44AF" w:rsidP="00173A8F">
      <w:pPr>
        <w:rPr>
          <w:sz w:val="22"/>
          <w:szCs w:val="22"/>
        </w:rPr>
      </w:pPr>
      <w:r w:rsidRPr="0087750F">
        <w:rPr>
          <w:sz w:val="22"/>
          <w:szCs w:val="22"/>
        </w:rPr>
        <w:t xml:space="preserve">The </w:t>
      </w:r>
      <w:r w:rsidR="0079414D">
        <w:rPr>
          <w:sz w:val="22"/>
          <w:szCs w:val="22"/>
        </w:rPr>
        <w:t>objective</w:t>
      </w:r>
      <w:r w:rsidR="0087750F">
        <w:rPr>
          <w:sz w:val="22"/>
          <w:szCs w:val="22"/>
        </w:rPr>
        <w:t xml:space="preserve"> </w:t>
      </w:r>
      <w:r w:rsidRPr="0087750F">
        <w:rPr>
          <w:sz w:val="22"/>
          <w:szCs w:val="22"/>
        </w:rPr>
        <w:t>rainfall</w:t>
      </w:r>
      <w:r w:rsidR="0087750F">
        <w:rPr>
          <w:sz w:val="22"/>
          <w:szCs w:val="22"/>
        </w:rPr>
        <w:t xml:space="preserve"> and temperature outlooks for the GHA region are</w:t>
      </w:r>
      <w:r w:rsidRPr="0087750F">
        <w:rPr>
          <w:sz w:val="22"/>
          <w:szCs w:val="22"/>
        </w:rPr>
        <w:t xml:space="preserve"> given </w:t>
      </w:r>
      <w:r w:rsidR="003C3DA4">
        <w:rPr>
          <w:sz w:val="22"/>
          <w:szCs w:val="22"/>
        </w:rPr>
        <w:t xml:space="preserve">below </w:t>
      </w:r>
      <w:r w:rsidRPr="0087750F">
        <w:rPr>
          <w:sz w:val="22"/>
          <w:szCs w:val="22"/>
        </w:rPr>
        <w:t xml:space="preserve">in </w:t>
      </w:r>
      <w:r w:rsidR="003C516E">
        <w:rPr>
          <w:sz w:val="22"/>
          <w:szCs w:val="22"/>
        </w:rPr>
        <w:t>F</w:t>
      </w:r>
      <w:r w:rsidRPr="0087750F">
        <w:rPr>
          <w:sz w:val="22"/>
          <w:szCs w:val="22"/>
        </w:rPr>
        <w:t>igure 1</w:t>
      </w:r>
      <w:r w:rsidR="0087750F">
        <w:rPr>
          <w:sz w:val="22"/>
          <w:szCs w:val="22"/>
        </w:rPr>
        <w:t xml:space="preserve"> and </w:t>
      </w:r>
      <w:r w:rsidR="003C3DA4">
        <w:rPr>
          <w:sz w:val="22"/>
          <w:szCs w:val="22"/>
        </w:rPr>
        <w:t xml:space="preserve">Figure </w:t>
      </w:r>
      <w:r w:rsidR="0087750F">
        <w:rPr>
          <w:sz w:val="22"/>
          <w:szCs w:val="22"/>
        </w:rPr>
        <w:t>2</w:t>
      </w:r>
      <w:r w:rsidR="003D35BF">
        <w:rPr>
          <w:sz w:val="22"/>
          <w:szCs w:val="22"/>
        </w:rPr>
        <w:t>,</w:t>
      </w:r>
      <w:r w:rsidR="0087750F">
        <w:rPr>
          <w:sz w:val="22"/>
          <w:szCs w:val="22"/>
        </w:rPr>
        <w:t xml:space="preserve"> </w:t>
      </w:r>
      <w:r w:rsidR="00B473AD">
        <w:rPr>
          <w:sz w:val="22"/>
          <w:szCs w:val="22"/>
        </w:rPr>
        <w:t>respectively</w:t>
      </w:r>
      <w:r w:rsidRPr="0087750F">
        <w:rPr>
          <w:sz w:val="22"/>
          <w:szCs w:val="22"/>
        </w:rPr>
        <w:t xml:space="preserve">.  </w:t>
      </w:r>
    </w:p>
    <w:p w14:paraId="5F0CB653" w14:textId="0A67413A" w:rsidR="00DC0A6D" w:rsidRDefault="00480024" w:rsidP="003265AD">
      <w:pPr>
        <w:pStyle w:val="BodyText"/>
        <w:ind w:right="0"/>
        <w:jc w:val="center"/>
        <w:rPr>
          <w:b/>
          <w:sz w:val="20"/>
        </w:rPr>
      </w:pPr>
      <w:r>
        <w:rPr>
          <w:b/>
          <w:noProof/>
          <w:sz w:val="20"/>
          <w:lang w:val="en-US"/>
        </w:rPr>
        <w:lastRenderedPageBreak/>
        <w:drawing>
          <wp:inline distT="0" distB="0" distL="0" distR="0" wp14:anchorId="363E104F" wp14:editId="14AD6294">
            <wp:extent cx="2951073" cy="3673979"/>
            <wp:effectExtent l="0" t="0" r="1905" b="317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HACOF56_PPT_OND_mask_v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951073" cy="3673979"/>
                    </a:xfrm>
                    <a:prstGeom prst="rect">
                      <a:avLst/>
                    </a:prstGeom>
                  </pic:spPr>
                </pic:pic>
              </a:graphicData>
            </a:graphic>
          </wp:inline>
        </w:drawing>
      </w:r>
    </w:p>
    <w:p w14:paraId="4858B725" w14:textId="3017B554" w:rsidR="00173A8F" w:rsidRPr="00A7104B" w:rsidRDefault="00173A8F" w:rsidP="003265AD">
      <w:pPr>
        <w:pStyle w:val="BodyText"/>
        <w:ind w:right="0"/>
        <w:jc w:val="center"/>
        <w:rPr>
          <w:b/>
          <w:sz w:val="20"/>
        </w:rPr>
      </w:pPr>
      <w:r w:rsidRPr="00A7104B">
        <w:rPr>
          <w:b/>
          <w:sz w:val="20"/>
        </w:rPr>
        <w:t xml:space="preserve">Figure 1: Greater Horn of Africa </w:t>
      </w:r>
      <w:r w:rsidR="00E13B62">
        <w:rPr>
          <w:b/>
          <w:sz w:val="20"/>
        </w:rPr>
        <w:t>Objective</w:t>
      </w:r>
      <w:r w:rsidRPr="00A7104B">
        <w:rPr>
          <w:b/>
          <w:sz w:val="20"/>
        </w:rPr>
        <w:t xml:space="preserve"> rainfall Outlook for the </w:t>
      </w:r>
      <w:r w:rsidR="003F6DC1">
        <w:rPr>
          <w:b/>
          <w:sz w:val="20"/>
        </w:rPr>
        <w:t>October to December</w:t>
      </w:r>
      <w:r w:rsidR="0021544C">
        <w:rPr>
          <w:b/>
          <w:sz w:val="20"/>
        </w:rPr>
        <w:t xml:space="preserve"> 2020</w:t>
      </w:r>
      <w:r w:rsidRPr="00A7104B">
        <w:rPr>
          <w:b/>
          <w:sz w:val="20"/>
        </w:rPr>
        <w:t xml:space="preserve"> rainfall season</w:t>
      </w:r>
    </w:p>
    <w:p w14:paraId="53829EE5" w14:textId="618B8D4C" w:rsidR="00C86AFF" w:rsidRPr="00563316" w:rsidRDefault="00173A8F" w:rsidP="000653C1">
      <w:pPr>
        <w:pStyle w:val="CommentText"/>
        <w:ind w:left="1080" w:hanging="1080"/>
      </w:pPr>
      <w:r w:rsidRPr="00563316">
        <w:rPr>
          <w:b/>
        </w:rPr>
        <w:t>Zone</w:t>
      </w:r>
      <w:r w:rsidR="00B951E2" w:rsidRPr="00563316">
        <w:rPr>
          <w:b/>
        </w:rPr>
        <w:t xml:space="preserve"> I</w:t>
      </w:r>
      <w:r w:rsidRPr="00563316">
        <w:rPr>
          <w:b/>
        </w:rPr>
        <w:t>:</w:t>
      </w:r>
      <w:r w:rsidR="00FC06F2" w:rsidRPr="00563316">
        <w:rPr>
          <w:b/>
        </w:rPr>
        <w:tab/>
      </w:r>
      <w:r w:rsidR="00C86AFF" w:rsidRPr="00563316">
        <w:t xml:space="preserve">In this Zone (all green shading) the </w:t>
      </w:r>
      <w:r w:rsidR="00480024" w:rsidRPr="00563316">
        <w:t>above</w:t>
      </w:r>
      <w:r w:rsidR="00C86AFF" w:rsidRPr="00563316">
        <w:t xml:space="preserve"> normal rainfall category has the highest probability. The probability varies with location and can be read from the legend. For </w:t>
      </w:r>
      <w:r w:rsidR="00BA56D8">
        <w:t>the most widespread green shade (40-50%, central value 45%)</w:t>
      </w:r>
      <w:r w:rsidR="006C6D0F">
        <w:t xml:space="preserve"> </w:t>
      </w:r>
      <w:r w:rsidR="00C86AFF" w:rsidRPr="00563316">
        <w:t xml:space="preserve">the probabilities for all three categories are provided. </w:t>
      </w:r>
    </w:p>
    <w:p w14:paraId="7FAF9109" w14:textId="3FCC0F96" w:rsidR="00173A8F" w:rsidRPr="00563316" w:rsidRDefault="00173A8F" w:rsidP="00CC335D">
      <w:pPr>
        <w:tabs>
          <w:tab w:val="left" w:pos="1080"/>
        </w:tabs>
      </w:pPr>
    </w:p>
    <w:p w14:paraId="08E1A0FA" w14:textId="5C6ACCE2" w:rsidR="00EB72D9" w:rsidRPr="00563316" w:rsidRDefault="00173A8F" w:rsidP="000653C1">
      <w:pPr>
        <w:tabs>
          <w:tab w:val="left" w:pos="1134"/>
          <w:tab w:val="left" w:pos="1701"/>
        </w:tabs>
        <w:ind w:left="1080" w:hanging="1080"/>
        <w:jc w:val="both"/>
      </w:pPr>
      <w:r w:rsidRPr="00563316">
        <w:rPr>
          <w:b/>
        </w:rPr>
        <w:t>Zon</w:t>
      </w:r>
      <w:r w:rsidR="00B951E2" w:rsidRPr="00563316">
        <w:rPr>
          <w:b/>
        </w:rPr>
        <w:t>e</w:t>
      </w:r>
      <w:r w:rsidRPr="00563316">
        <w:rPr>
          <w:b/>
        </w:rPr>
        <w:t xml:space="preserve"> II:</w:t>
      </w:r>
      <w:r w:rsidR="00FC06F2" w:rsidRPr="00563316">
        <w:rPr>
          <w:b/>
        </w:rPr>
        <w:tab/>
      </w:r>
      <w:r w:rsidR="00BE5A09" w:rsidRPr="00563316">
        <w:t>In this Zone</w:t>
      </w:r>
      <w:r w:rsidR="008A47F4" w:rsidRPr="00563316">
        <w:t xml:space="preserve"> (light blue)</w:t>
      </w:r>
      <w:r w:rsidR="001604C3" w:rsidRPr="00563316">
        <w:t>,</w:t>
      </w:r>
      <w:r w:rsidR="00BE5A09" w:rsidRPr="00563316">
        <w:t xml:space="preserve"> the </w:t>
      </w:r>
      <w:r w:rsidR="001604C3" w:rsidRPr="00563316">
        <w:t xml:space="preserve">probabilities of normal and </w:t>
      </w:r>
      <w:r w:rsidR="00480024" w:rsidRPr="00563316">
        <w:t>above</w:t>
      </w:r>
      <w:r w:rsidR="001604C3" w:rsidRPr="00563316">
        <w:t xml:space="preserve"> are equally favoured (35%). </w:t>
      </w:r>
      <w:r w:rsidR="00BE5A09" w:rsidRPr="00563316">
        <w:t>The probabil</w:t>
      </w:r>
      <w:r w:rsidR="001604C3" w:rsidRPr="00563316">
        <w:t>ity</w:t>
      </w:r>
      <w:r w:rsidR="00BE5A09" w:rsidRPr="00563316">
        <w:t xml:space="preserve"> of </w:t>
      </w:r>
      <w:r w:rsidR="00480024" w:rsidRPr="00563316">
        <w:t>below</w:t>
      </w:r>
      <w:r w:rsidR="00E13B62" w:rsidRPr="00563316">
        <w:t xml:space="preserve"> </w:t>
      </w:r>
      <w:r w:rsidR="001604C3" w:rsidRPr="00563316">
        <w:t>is 30</w:t>
      </w:r>
      <w:r w:rsidR="006B7950" w:rsidRPr="00563316">
        <w:t>%.</w:t>
      </w:r>
      <w:r w:rsidR="00BE5A09" w:rsidRPr="00563316">
        <w:t xml:space="preserve">  </w:t>
      </w:r>
      <w:r w:rsidR="00563316">
        <w:t xml:space="preserve">This zone is also considered a transition zone. </w:t>
      </w:r>
    </w:p>
    <w:p w14:paraId="06A85D13" w14:textId="287FFA9E" w:rsidR="001604C3" w:rsidRPr="00563316" w:rsidRDefault="001604C3" w:rsidP="00EB72D9">
      <w:pPr>
        <w:tabs>
          <w:tab w:val="left" w:pos="1134"/>
          <w:tab w:val="left" w:pos="1701"/>
        </w:tabs>
        <w:ind w:left="1077" w:hanging="1077"/>
        <w:jc w:val="both"/>
      </w:pPr>
    </w:p>
    <w:p w14:paraId="7985B748" w14:textId="62566499" w:rsidR="000653C1" w:rsidRPr="00563316" w:rsidRDefault="00EB72D9" w:rsidP="000653C1">
      <w:pPr>
        <w:pStyle w:val="CommentText"/>
        <w:ind w:left="1080" w:hanging="1080"/>
      </w:pPr>
      <w:r w:rsidRPr="00563316">
        <w:rPr>
          <w:b/>
        </w:rPr>
        <w:t>Zone III:</w:t>
      </w:r>
      <w:r w:rsidR="000653C1" w:rsidRPr="00563316">
        <w:rPr>
          <w:b/>
        </w:rPr>
        <w:t xml:space="preserve"> </w:t>
      </w:r>
      <w:r w:rsidR="000653C1" w:rsidRPr="00563316">
        <w:rPr>
          <w:b/>
        </w:rPr>
        <w:tab/>
      </w:r>
      <w:r w:rsidR="000653C1" w:rsidRPr="00563316">
        <w:t xml:space="preserve">In this Zone (all yellow shading) the below normal rainfall category has the highest probability. The probability varies with location and can be read from the legend. </w:t>
      </w:r>
      <w:r w:rsidR="00BA56D8" w:rsidRPr="00BA56D8">
        <w:t xml:space="preserve">For the most widespread </w:t>
      </w:r>
      <w:r w:rsidR="00BA56D8">
        <w:t>yellow</w:t>
      </w:r>
      <w:r w:rsidR="00BA56D8" w:rsidRPr="00BA56D8">
        <w:t xml:space="preserve"> shade (40-50%, central value 45%)</w:t>
      </w:r>
      <w:r w:rsidR="000653C1" w:rsidRPr="00563316">
        <w:t xml:space="preserve"> the probabilities for all three categories are provided. </w:t>
      </w:r>
    </w:p>
    <w:p w14:paraId="52E955E9" w14:textId="00D4F0DB" w:rsidR="00EB72D9" w:rsidRPr="00563316" w:rsidRDefault="00EB72D9" w:rsidP="00EB72D9">
      <w:pPr>
        <w:tabs>
          <w:tab w:val="left" w:pos="1134"/>
          <w:tab w:val="left" w:pos="1701"/>
        </w:tabs>
        <w:ind w:left="1077" w:hanging="1077"/>
        <w:jc w:val="both"/>
      </w:pPr>
    </w:p>
    <w:p w14:paraId="29038874" w14:textId="187CDF14" w:rsidR="00683776" w:rsidRPr="00563316" w:rsidRDefault="00683776" w:rsidP="00683776">
      <w:pPr>
        <w:pStyle w:val="CommentText"/>
        <w:ind w:left="1080" w:hanging="1080"/>
      </w:pPr>
      <w:r w:rsidRPr="00563316">
        <w:rPr>
          <w:b/>
        </w:rPr>
        <w:t>Zone IV:</w:t>
      </w:r>
      <w:r w:rsidRPr="00563316">
        <w:rPr>
          <w:b/>
        </w:rPr>
        <w:tab/>
      </w:r>
      <w:r w:rsidRPr="00563316">
        <w:t xml:space="preserve">Usually dry during </w:t>
      </w:r>
      <w:r w:rsidR="00480024" w:rsidRPr="00563316">
        <w:t>October to December</w:t>
      </w:r>
      <w:r w:rsidRPr="00563316">
        <w:t xml:space="preserve">. </w:t>
      </w:r>
    </w:p>
    <w:p w14:paraId="0428B710" w14:textId="77777777" w:rsidR="00683776" w:rsidRPr="00563316" w:rsidRDefault="00683776" w:rsidP="00EB72D9">
      <w:pPr>
        <w:tabs>
          <w:tab w:val="left" w:pos="1134"/>
          <w:tab w:val="left" w:pos="1701"/>
        </w:tabs>
        <w:ind w:left="1077" w:hanging="1077"/>
        <w:jc w:val="both"/>
      </w:pPr>
    </w:p>
    <w:p w14:paraId="3B12A639" w14:textId="0EE09AF5" w:rsidR="005F70B5" w:rsidRDefault="00480024" w:rsidP="00173A8F">
      <w:pPr>
        <w:tabs>
          <w:tab w:val="left" w:pos="1701"/>
        </w:tabs>
        <w:spacing w:after="120"/>
        <w:ind w:left="1080" w:hanging="1080"/>
        <w:jc w:val="center"/>
        <w:rPr>
          <w:b/>
          <w:sz w:val="22"/>
          <w:szCs w:val="22"/>
        </w:rPr>
      </w:pPr>
      <w:r>
        <w:rPr>
          <w:b/>
          <w:noProof/>
          <w:sz w:val="22"/>
          <w:szCs w:val="22"/>
          <w:lang w:val="en-US"/>
        </w:rPr>
        <w:lastRenderedPageBreak/>
        <w:drawing>
          <wp:inline distT="0" distB="0" distL="0" distR="0" wp14:anchorId="59A56C4A" wp14:editId="15BF5043">
            <wp:extent cx="3467334" cy="4316705"/>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HACOF56_TEMP_OND_v3.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3467334" cy="4316705"/>
                    </a:xfrm>
                    <a:prstGeom prst="rect">
                      <a:avLst/>
                    </a:prstGeom>
                  </pic:spPr>
                </pic:pic>
              </a:graphicData>
            </a:graphic>
          </wp:inline>
        </w:drawing>
      </w:r>
      <w:r w:rsidR="006B7950" w:rsidRPr="006B7950">
        <w:rPr>
          <w:b/>
          <w:noProof/>
          <w:sz w:val="22"/>
          <w:szCs w:val="22"/>
          <w:lang w:val="en-US"/>
        </w:rPr>
        <w:t xml:space="preserve"> </w:t>
      </w:r>
    </w:p>
    <w:p w14:paraId="557FBB29" w14:textId="037098B3" w:rsidR="00173A8F" w:rsidRPr="00A7104B" w:rsidRDefault="00173A8F" w:rsidP="0038073E">
      <w:pPr>
        <w:jc w:val="center"/>
        <w:rPr>
          <w:b/>
          <w:i/>
        </w:rPr>
      </w:pPr>
      <w:r w:rsidRPr="00A7104B">
        <w:rPr>
          <w:b/>
          <w:i/>
        </w:rPr>
        <w:t xml:space="preserve">Figure 2: </w:t>
      </w:r>
      <w:r w:rsidR="008D3C7A" w:rsidRPr="00A7104B">
        <w:rPr>
          <w:b/>
          <w:i/>
        </w:rPr>
        <w:t xml:space="preserve">GHA </w:t>
      </w:r>
      <w:r w:rsidRPr="00A7104B">
        <w:rPr>
          <w:b/>
          <w:i/>
        </w:rPr>
        <w:t xml:space="preserve">Mean </w:t>
      </w:r>
      <w:r w:rsidR="008D3C7A" w:rsidRPr="00A7104B">
        <w:rPr>
          <w:b/>
          <w:i/>
        </w:rPr>
        <w:t xml:space="preserve">Surface </w:t>
      </w:r>
      <w:r w:rsidRPr="00A7104B">
        <w:rPr>
          <w:b/>
          <w:i/>
        </w:rPr>
        <w:t xml:space="preserve">Temperature Outlook for </w:t>
      </w:r>
      <w:r w:rsidR="003F6DC1">
        <w:rPr>
          <w:b/>
          <w:i/>
        </w:rPr>
        <w:t>October to December</w:t>
      </w:r>
      <w:r w:rsidR="003265AD" w:rsidRPr="00C27759">
        <w:rPr>
          <w:b/>
          <w:i/>
        </w:rPr>
        <w:t xml:space="preserve"> 2020</w:t>
      </w:r>
    </w:p>
    <w:p w14:paraId="203C07A9" w14:textId="77777777" w:rsidR="00173A8F" w:rsidRPr="00955802" w:rsidRDefault="00173A8F" w:rsidP="00173A8F">
      <w:pPr>
        <w:ind w:left="851" w:hanging="851"/>
        <w:jc w:val="both"/>
        <w:rPr>
          <w:b/>
          <w:sz w:val="22"/>
          <w:szCs w:val="22"/>
        </w:rPr>
      </w:pPr>
    </w:p>
    <w:p w14:paraId="1407EAC4" w14:textId="20B1B4F9" w:rsidR="000653C1" w:rsidRDefault="00173A8F" w:rsidP="000653C1">
      <w:pPr>
        <w:ind w:left="1080" w:hanging="1080"/>
        <w:jc w:val="both"/>
      </w:pPr>
      <w:r w:rsidRPr="00955802">
        <w:rPr>
          <w:b/>
          <w:sz w:val="22"/>
          <w:szCs w:val="22"/>
        </w:rPr>
        <w:t>Zone I</w:t>
      </w:r>
      <w:r w:rsidRPr="00955802">
        <w:rPr>
          <w:sz w:val="22"/>
          <w:szCs w:val="22"/>
        </w:rPr>
        <w:t xml:space="preserve">:   </w:t>
      </w:r>
      <w:r w:rsidR="00184ACB">
        <w:rPr>
          <w:sz w:val="22"/>
          <w:szCs w:val="22"/>
        </w:rPr>
        <w:tab/>
      </w:r>
      <w:r w:rsidR="000653C1" w:rsidRPr="00D24158">
        <w:t xml:space="preserve">In this Zone (all </w:t>
      </w:r>
      <w:r w:rsidR="00C66540">
        <w:t xml:space="preserve">dark </w:t>
      </w:r>
      <w:r w:rsidR="000653C1">
        <w:t>orange</w:t>
      </w:r>
      <w:r w:rsidR="000653C1" w:rsidRPr="00D24158">
        <w:t xml:space="preserve"> shading) the above normal</w:t>
      </w:r>
      <w:r w:rsidR="000653C1">
        <w:t xml:space="preserve"> (i.e. warmer than normal)</w:t>
      </w:r>
      <w:r w:rsidR="000653C1" w:rsidRPr="00D24158">
        <w:t xml:space="preserve"> </w:t>
      </w:r>
      <w:r w:rsidR="000653C1">
        <w:t>temperature</w:t>
      </w:r>
      <w:r w:rsidR="000653C1" w:rsidRPr="00D24158">
        <w:t xml:space="preserve"> category has the highest probability</w:t>
      </w:r>
      <w:r w:rsidR="00A95256">
        <w:t xml:space="preserve">. </w:t>
      </w:r>
      <w:r w:rsidR="00A95256" w:rsidRPr="00A95256">
        <w:t xml:space="preserve">For the most widespread </w:t>
      </w:r>
      <w:r w:rsidR="00A95256">
        <w:t>dark orange</w:t>
      </w:r>
      <w:r w:rsidR="00A95256" w:rsidRPr="00A95256">
        <w:t xml:space="preserve"> shade (</w:t>
      </w:r>
      <w:r w:rsidR="00A95256">
        <w:t>55</w:t>
      </w:r>
      <w:r w:rsidR="00A95256" w:rsidRPr="00A95256">
        <w:t>-</w:t>
      </w:r>
      <w:r w:rsidR="00A95256">
        <w:t>65</w:t>
      </w:r>
      <w:r w:rsidR="00A95256" w:rsidRPr="00A95256">
        <w:t xml:space="preserve">%, central value </w:t>
      </w:r>
      <w:r w:rsidR="00A95256">
        <w:t>60</w:t>
      </w:r>
      <w:r w:rsidR="00A95256" w:rsidRPr="00A95256">
        <w:t>%) the probabilities for all three categories are provided</w:t>
      </w:r>
      <w:r w:rsidR="000653C1" w:rsidRPr="00D24158">
        <w:t>.</w:t>
      </w:r>
    </w:p>
    <w:p w14:paraId="15FF416E" w14:textId="77777777" w:rsidR="00C66540" w:rsidRDefault="00C66540" w:rsidP="000653C1">
      <w:pPr>
        <w:pStyle w:val="CommentText"/>
        <w:ind w:left="1080" w:hanging="1080"/>
        <w:rPr>
          <w:b/>
          <w:sz w:val="22"/>
          <w:szCs w:val="22"/>
        </w:rPr>
      </w:pPr>
    </w:p>
    <w:p w14:paraId="1DA1D39D" w14:textId="5C7887B3" w:rsidR="000653C1" w:rsidRPr="00D24158" w:rsidRDefault="000B24D0" w:rsidP="000653C1">
      <w:pPr>
        <w:pStyle w:val="CommentText"/>
        <w:ind w:left="1080" w:hanging="1080"/>
      </w:pPr>
      <w:r w:rsidRPr="00955802">
        <w:rPr>
          <w:b/>
          <w:sz w:val="22"/>
          <w:szCs w:val="22"/>
        </w:rPr>
        <w:t>Zone I</w:t>
      </w:r>
      <w:r>
        <w:rPr>
          <w:b/>
          <w:sz w:val="22"/>
          <w:szCs w:val="22"/>
        </w:rPr>
        <w:t>I</w:t>
      </w:r>
      <w:r w:rsidRPr="00955802">
        <w:rPr>
          <w:sz w:val="22"/>
          <w:szCs w:val="22"/>
        </w:rPr>
        <w:t xml:space="preserve">: </w:t>
      </w:r>
      <w:r w:rsidR="00184ACB">
        <w:rPr>
          <w:sz w:val="22"/>
          <w:szCs w:val="22"/>
        </w:rPr>
        <w:tab/>
      </w:r>
      <w:r w:rsidR="001F40AA">
        <w:rPr>
          <w:sz w:val="22"/>
          <w:szCs w:val="22"/>
        </w:rPr>
        <w:t xml:space="preserve">In this </w:t>
      </w:r>
      <w:r w:rsidR="00C66540" w:rsidRPr="00E1273F">
        <w:t xml:space="preserve">Zone </w:t>
      </w:r>
      <w:r w:rsidR="000653C1" w:rsidRPr="00E1273F">
        <w:t>(</w:t>
      </w:r>
      <w:r w:rsidR="00C66540" w:rsidRPr="00E1273F">
        <w:t>light yellow to light orange</w:t>
      </w:r>
      <w:r w:rsidR="000653C1" w:rsidRPr="00E1273F">
        <w:t>)</w:t>
      </w:r>
      <w:r w:rsidR="00C66540" w:rsidRPr="00E1273F">
        <w:t xml:space="preserve"> </w:t>
      </w:r>
      <w:r w:rsidR="001F40AA">
        <w:t>probabilit</w:t>
      </w:r>
      <w:r w:rsidR="00DF2495">
        <w:t xml:space="preserve">ies for the above normal temperature category are 40-50% and exceed those of the </w:t>
      </w:r>
      <w:r w:rsidR="001F40AA">
        <w:t xml:space="preserve">average </w:t>
      </w:r>
      <w:r w:rsidR="00DF2495">
        <w:t>and</w:t>
      </w:r>
      <w:r w:rsidR="001F40AA">
        <w:t xml:space="preserve"> below categories</w:t>
      </w:r>
      <w:r w:rsidR="00DF2495">
        <w:t xml:space="preserve">. Representative </w:t>
      </w:r>
      <w:r w:rsidR="000653C1" w:rsidRPr="00E1273F">
        <w:t>probabilities for all three categories are provided</w:t>
      </w:r>
      <w:r w:rsidR="000653C1" w:rsidRPr="00D24158">
        <w:t xml:space="preserve">. </w:t>
      </w:r>
    </w:p>
    <w:p w14:paraId="643FFDC2" w14:textId="65BAB3E2" w:rsidR="000653C1" w:rsidRDefault="000653C1" w:rsidP="000653C1">
      <w:pPr>
        <w:pStyle w:val="CommentText"/>
      </w:pPr>
    </w:p>
    <w:p w14:paraId="2F07FE98" w14:textId="73004F6B" w:rsidR="00C66540" w:rsidRPr="003265AD" w:rsidRDefault="00C66540" w:rsidP="00C66540">
      <w:pPr>
        <w:ind w:left="1080" w:hanging="1080"/>
        <w:jc w:val="both"/>
        <w:rPr>
          <w:sz w:val="22"/>
          <w:szCs w:val="22"/>
        </w:rPr>
      </w:pPr>
      <w:r w:rsidRPr="003265AD">
        <w:rPr>
          <w:b/>
          <w:sz w:val="22"/>
          <w:szCs w:val="22"/>
        </w:rPr>
        <w:t>Zone II</w:t>
      </w:r>
      <w:r>
        <w:rPr>
          <w:b/>
          <w:sz w:val="22"/>
          <w:szCs w:val="22"/>
        </w:rPr>
        <w:t>I</w:t>
      </w:r>
      <w:r w:rsidRPr="003265AD">
        <w:rPr>
          <w:sz w:val="22"/>
          <w:szCs w:val="22"/>
        </w:rPr>
        <w:t>:</w:t>
      </w:r>
      <w:r w:rsidRPr="003265AD">
        <w:rPr>
          <w:sz w:val="22"/>
          <w:szCs w:val="22"/>
        </w:rPr>
        <w:tab/>
      </w:r>
      <w:r w:rsidRPr="00E1273F">
        <w:t>In this Zone (light blue), the normal category is slightly favoured (40%). The probabilities for the above and below categories are 35% and 25%, respectively</w:t>
      </w:r>
      <w:r w:rsidRPr="003265AD">
        <w:rPr>
          <w:sz w:val="22"/>
          <w:szCs w:val="22"/>
        </w:rPr>
        <w:t xml:space="preserve">. </w:t>
      </w:r>
    </w:p>
    <w:p w14:paraId="6371496C" w14:textId="68F8D5E6" w:rsidR="00173A8F" w:rsidRPr="008E3297" w:rsidRDefault="00173A8F" w:rsidP="00173A8F">
      <w:pPr>
        <w:jc w:val="both"/>
        <w:rPr>
          <w:i/>
          <w:sz w:val="22"/>
          <w:szCs w:val="22"/>
        </w:rPr>
      </w:pPr>
      <w:r w:rsidRPr="00955802">
        <w:rPr>
          <w:b/>
          <w:sz w:val="22"/>
          <w:szCs w:val="22"/>
        </w:rPr>
        <w:t xml:space="preserve">Note: </w:t>
      </w:r>
      <w:r w:rsidRPr="008E3297">
        <w:rPr>
          <w:i/>
          <w:sz w:val="22"/>
          <w:szCs w:val="22"/>
        </w:rPr>
        <w:t xml:space="preserve">The boundaries between zones should be considered as transition areas. </w:t>
      </w:r>
      <w:r w:rsidR="008231E2" w:rsidRPr="008E3297">
        <w:rPr>
          <w:i/>
          <w:sz w:val="22"/>
          <w:szCs w:val="22"/>
        </w:rPr>
        <w:t xml:space="preserve">White shading </w:t>
      </w:r>
      <w:r w:rsidR="008E3297">
        <w:rPr>
          <w:i/>
          <w:sz w:val="22"/>
          <w:szCs w:val="22"/>
        </w:rPr>
        <w:t xml:space="preserve">areas </w:t>
      </w:r>
      <w:r w:rsidR="008231E2" w:rsidRPr="008E3297">
        <w:rPr>
          <w:i/>
          <w:iCs/>
          <w:color w:val="000000"/>
          <w:sz w:val="22"/>
          <w:szCs w:val="22"/>
          <w:shd w:val="clear" w:color="auto" w:fill="FFFFFF"/>
        </w:rPr>
        <w:t>in</w:t>
      </w:r>
      <w:r w:rsidR="009034D4" w:rsidRPr="008E3297">
        <w:rPr>
          <w:i/>
          <w:iCs/>
          <w:color w:val="000000"/>
          <w:sz w:val="22"/>
          <w:szCs w:val="22"/>
          <w:shd w:val="clear" w:color="auto" w:fill="FFFFFF"/>
        </w:rPr>
        <w:t xml:space="preserve"> Figure</w:t>
      </w:r>
      <w:r w:rsidR="008E3297">
        <w:rPr>
          <w:i/>
          <w:iCs/>
          <w:color w:val="000000"/>
          <w:sz w:val="22"/>
          <w:szCs w:val="22"/>
          <w:shd w:val="clear" w:color="auto" w:fill="FFFFFF"/>
        </w:rPr>
        <w:t>s</w:t>
      </w:r>
      <w:r w:rsidR="009034D4" w:rsidRPr="008E3297">
        <w:rPr>
          <w:i/>
          <w:iCs/>
          <w:color w:val="000000"/>
          <w:sz w:val="22"/>
          <w:szCs w:val="22"/>
          <w:shd w:val="clear" w:color="auto" w:fill="FFFFFF"/>
        </w:rPr>
        <w:t xml:space="preserve"> 1 </w:t>
      </w:r>
      <w:r w:rsidR="008E3297">
        <w:rPr>
          <w:i/>
          <w:iCs/>
          <w:color w:val="000000"/>
          <w:sz w:val="22"/>
          <w:szCs w:val="22"/>
          <w:shd w:val="clear" w:color="auto" w:fill="FFFFFF"/>
        </w:rPr>
        <w:t xml:space="preserve">and 2 </w:t>
      </w:r>
      <w:r w:rsidR="009034D4" w:rsidRPr="008E3297">
        <w:rPr>
          <w:i/>
          <w:iCs/>
          <w:color w:val="000000"/>
          <w:sz w:val="22"/>
          <w:szCs w:val="22"/>
          <w:shd w:val="clear" w:color="auto" w:fill="FFFFFF"/>
        </w:rPr>
        <w:t>indicate regions where the predicted probabilities for the above-, near- and below-normal categories are approximately equal at 33%</w:t>
      </w:r>
      <w:r w:rsidR="008231E2" w:rsidRPr="008E3297">
        <w:rPr>
          <w:i/>
          <w:iCs/>
          <w:color w:val="000000"/>
          <w:sz w:val="22"/>
          <w:szCs w:val="22"/>
          <w:shd w:val="clear" w:color="auto" w:fill="FFFFFF"/>
        </w:rPr>
        <w:t xml:space="preserve"> </w:t>
      </w:r>
      <w:r w:rsidR="009034D4" w:rsidRPr="008E3297">
        <w:rPr>
          <w:i/>
          <w:iCs/>
          <w:color w:val="000000"/>
          <w:sz w:val="22"/>
          <w:szCs w:val="22"/>
          <w:shd w:val="clear" w:color="auto" w:fill="FFFFFF"/>
        </w:rPr>
        <w:t>(i.e. no single category is favoured over the other two</w:t>
      </w:r>
      <w:r w:rsidR="008231E2" w:rsidRPr="008E3297">
        <w:rPr>
          <w:i/>
          <w:iCs/>
          <w:color w:val="000000"/>
          <w:sz w:val="22"/>
          <w:szCs w:val="22"/>
          <w:shd w:val="clear" w:color="auto" w:fill="FFFFFF"/>
        </w:rPr>
        <w:t>)</w:t>
      </w:r>
      <w:r w:rsidR="009034D4" w:rsidRPr="008E3297">
        <w:rPr>
          <w:i/>
          <w:iCs/>
          <w:color w:val="000000"/>
          <w:sz w:val="22"/>
          <w:szCs w:val="22"/>
          <w:shd w:val="clear" w:color="auto" w:fill="FFFFFF"/>
        </w:rPr>
        <w:t>.</w:t>
      </w:r>
    </w:p>
    <w:p w14:paraId="57256FAC" w14:textId="77777777" w:rsidR="0038073E" w:rsidRDefault="0038073E" w:rsidP="001D293F">
      <w:pPr>
        <w:pStyle w:val="BodyText"/>
        <w:ind w:right="0"/>
        <w:rPr>
          <w:b/>
          <w:i w:val="0"/>
          <w:sz w:val="22"/>
          <w:szCs w:val="22"/>
        </w:rPr>
      </w:pPr>
    </w:p>
    <w:p w14:paraId="7327F0CB" w14:textId="77777777" w:rsidR="00173A8F" w:rsidRPr="00955802" w:rsidRDefault="00173A8F" w:rsidP="001D293F">
      <w:pPr>
        <w:pStyle w:val="BodyText"/>
        <w:ind w:right="0"/>
        <w:rPr>
          <w:b/>
          <w:i w:val="0"/>
          <w:sz w:val="22"/>
          <w:szCs w:val="22"/>
        </w:rPr>
      </w:pPr>
      <w:r w:rsidRPr="00955802">
        <w:rPr>
          <w:b/>
          <w:i w:val="0"/>
          <w:sz w:val="22"/>
          <w:szCs w:val="22"/>
        </w:rPr>
        <w:t>Contributors</w:t>
      </w:r>
    </w:p>
    <w:p w14:paraId="61B812C8" w14:textId="0B8C0A8A" w:rsidR="00BC7E64" w:rsidRPr="004741F6" w:rsidRDefault="00173A8F" w:rsidP="002109AC">
      <w:pPr>
        <w:jc w:val="both"/>
        <w:rPr>
          <w:color w:val="FF0000"/>
          <w:sz w:val="22"/>
          <w:szCs w:val="22"/>
        </w:rPr>
      </w:pPr>
      <w:r w:rsidRPr="00955802">
        <w:rPr>
          <w:sz w:val="22"/>
          <w:szCs w:val="22"/>
        </w:rPr>
        <w:t xml:space="preserve">The </w:t>
      </w:r>
      <w:r w:rsidR="00A7104B">
        <w:rPr>
          <w:sz w:val="22"/>
          <w:szCs w:val="22"/>
        </w:rPr>
        <w:t xml:space="preserve">Fifty </w:t>
      </w:r>
      <w:r w:rsidR="003F6DC1">
        <w:rPr>
          <w:sz w:val="22"/>
          <w:szCs w:val="22"/>
        </w:rPr>
        <w:t>Sixth</w:t>
      </w:r>
      <w:r w:rsidR="00060F4A">
        <w:rPr>
          <w:sz w:val="22"/>
          <w:szCs w:val="22"/>
        </w:rPr>
        <w:t xml:space="preserve"> </w:t>
      </w:r>
      <w:r w:rsidRPr="00955802">
        <w:rPr>
          <w:sz w:val="22"/>
          <w:szCs w:val="22"/>
        </w:rPr>
        <w:t xml:space="preserve">Greater Horn of Africa Climate Outlook Forum (GHACOF </w:t>
      </w:r>
      <w:r w:rsidR="003F6DC1">
        <w:rPr>
          <w:sz w:val="22"/>
          <w:szCs w:val="22"/>
        </w:rPr>
        <w:t>56</w:t>
      </w:r>
      <w:r w:rsidRPr="00955802">
        <w:rPr>
          <w:sz w:val="22"/>
          <w:szCs w:val="22"/>
        </w:rPr>
        <w:t xml:space="preserve">) was </w:t>
      </w:r>
      <w:r w:rsidR="00AD4CCB">
        <w:rPr>
          <w:sz w:val="22"/>
          <w:szCs w:val="22"/>
        </w:rPr>
        <w:t xml:space="preserve">implemented by ICPAC and </w:t>
      </w:r>
      <w:r w:rsidRPr="00955802">
        <w:rPr>
          <w:sz w:val="22"/>
          <w:szCs w:val="22"/>
        </w:rPr>
        <w:t xml:space="preserve">supported by </w:t>
      </w:r>
      <w:r w:rsidR="00DF2495">
        <w:rPr>
          <w:sz w:val="22"/>
          <w:szCs w:val="22"/>
        </w:rPr>
        <w:t xml:space="preserve">the </w:t>
      </w:r>
      <w:r w:rsidR="00DF3820">
        <w:rPr>
          <w:sz w:val="22"/>
          <w:szCs w:val="22"/>
        </w:rPr>
        <w:t xml:space="preserve">following projects: </w:t>
      </w:r>
      <w:r w:rsidR="00B116CB">
        <w:rPr>
          <w:sz w:val="22"/>
          <w:szCs w:val="22"/>
        </w:rPr>
        <w:t>WISER</w:t>
      </w:r>
      <w:r w:rsidR="00AD4CCB" w:rsidRPr="00AD4CCB">
        <w:rPr>
          <w:sz w:val="22"/>
          <w:szCs w:val="22"/>
        </w:rPr>
        <w:t xml:space="preserve"> </w:t>
      </w:r>
      <w:r w:rsidR="00AD4CCB">
        <w:rPr>
          <w:sz w:val="22"/>
          <w:szCs w:val="22"/>
        </w:rPr>
        <w:t>Support to ICPAC</w:t>
      </w:r>
      <w:r w:rsidR="00B116CB">
        <w:rPr>
          <w:sz w:val="22"/>
          <w:szCs w:val="22"/>
        </w:rPr>
        <w:t xml:space="preserve">, </w:t>
      </w:r>
      <w:r w:rsidR="00BD3E01">
        <w:rPr>
          <w:sz w:val="22"/>
          <w:szCs w:val="22"/>
        </w:rPr>
        <w:t>Intra-ACP Climate Services</w:t>
      </w:r>
      <w:r w:rsidR="00612FFA">
        <w:rPr>
          <w:sz w:val="22"/>
          <w:szCs w:val="22"/>
        </w:rPr>
        <w:t xml:space="preserve"> and Related Applications</w:t>
      </w:r>
      <w:r w:rsidR="00AD4CCB">
        <w:rPr>
          <w:sz w:val="22"/>
          <w:szCs w:val="22"/>
        </w:rPr>
        <w:t>,</w:t>
      </w:r>
      <w:r w:rsidR="00612FFA">
        <w:rPr>
          <w:sz w:val="22"/>
          <w:szCs w:val="22"/>
        </w:rPr>
        <w:t xml:space="preserve"> </w:t>
      </w:r>
      <w:r w:rsidR="0089174A">
        <w:rPr>
          <w:sz w:val="22"/>
          <w:szCs w:val="22"/>
        </w:rPr>
        <w:t>Global Climate Change Alli</w:t>
      </w:r>
      <w:r w:rsidR="005A509D">
        <w:rPr>
          <w:sz w:val="22"/>
          <w:szCs w:val="22"/>
        </w:rPr>
        <w:t>a</w:t>
      </w:r>
      <w:r w:rsidR="0089174A">
        <w:rPr>
          <w:sz w:val="22"/>
          <w:szCs w:val="22"/>
        </w:rPr>
        <w:t>nce Plus</w:t>
      </w:r>
      <w:r w:rsidR="00C66540">
        <w:rPr>
          <w:sz w:val="22"/>
          <w:szCs w:val="22"/>
        </w:rPr>
        <w:t>,</w:t>
      </w:r>
      <w:r w:rsidR="00C66540" w:rsidRPr="00C66540">
        <w:rPr>
          <w:sz w:val="22"/>
          <w:szCs w:val="22"/>
        </w:rPr>
        <w:t xml:space="preserve"> </w:t>
      </w:r>
      <w:r w:rsidR="00C66540">
        <w:rPr>
          <w:sz w:val="22"/>
          <w:szCs w:val="22"/>
        </w:rPr>
        <w:t>and SAWIDREA</w:t>
      </w:r>
      <w:r w:rsidR="00BD3E01">
        <w:rPr>
          <w:sz w:val="22"/>
          <w:szCs w:val="22"/>
        </w:rPr>
        <w:t xml:space="preserve">. </w:t>
      </w:r>
      <w:r w:rsidRPr="00955802">
        <w:rPr>
          <w:sz w:val="22"/>
          <w:szCs w:val="22"/>
        </w:rPr>
        <w:t xml:space="preserve">Contributors to the GHACOF </w:t>
      </w:r>
      <w:r w:rsidR="003F6DC1">
        <w:rPr>
          <w:sz w:val="22"/>
          <w:szCs w:val="22"/>
        </w:rPr>
        <w:t>56</w:t>
      </w:r>
      <w:r w:rsidRPr="00955802">
        <w:rPr>
          <w:sz w:val="22"/>
          <w:szCs w:val="22"/>
        </w:rPr>
        <w:t xml:space="preserve"> regional climate outlook included representatives of the National Meteorological </w:t>
      </w:r>
      <w:r w:rsidR="008D3C7A">
        <w:rPr>
          <w:sz w:val="22"/>
          <w:szCs w:val="22"/>
        </w:rPr>
        <w:t xml:space="preserve">and Hydrological </w:t>
      </w:r>
      <w:r w:rsidRPr="00955802">
        <w:rPr>
          <w:sz w:val="22"/>
          <w:szCs w:val="22"/>
        </w:rPr>
        <w:t xml:space="preserve">Services from </w:t>
      </w:r>
      <w:r>
        <w:rPr>
          <w:sz w:val="22"/>
          <w:szCs w:val="22"/>
        </w:rPr>
        <w:t xml:space="preserve">the </w:t>
      </w:r>
      <w:r w:rsidR="00E909E6">
        <w:rPr>
          <w:sz w:val="22"/>
          <w:szCs w:val="22"/>
        </w:rPr>
        <w:t>GHA</w:t>
      </w:r>
      <w:r w:rsidRPr="00955802">
        <w:rPr>
          <w:sz w:val="22"/>
          <w:szCs w:val="22"/>
        </w:rPr>
        <w:t xml:space="preserve"> countries</w:t>
      </w:r>
      <w:r w:rsidR="00233586">
        <w:rPr>
          <w:sz w:val="22"/>
          <w:szCs w:val="22"/>
        </w:rPr>
        <w:t xml:space="preserve"> </w:t>
      </w:r>
      <w:r w:rsidR="00233586" w:rsidRPr="00955802">
        <w:rPr>
          <w:sz w:val="22"/>
          <w:szCs w:val="22"/>
        </w:rPr>
        <w:t>(</w:t>
      </w:r>
      <w:proofErr w:type="spellStart"/>
      <w:r w:rsidR="00233586" w:rsidRPr="00955802">
        <w:rPr>
          <w:sz w:val="22"/>
          <w:szCs w:val="22"/>
        </w:rPr>
        <w:t>Insititut</w:t>
      </w:r>
      <w:proofErr w:type="spellEnd"/>
      <w:r w:rsidR="00233586">
        <w:rPr>
          <w:sz w:val="22"/>
          <w:szCs w:val="22"/>
        </w:rPr>
        <w:t xml:space="preserve"> </w:t>
      </w:r>
      <w:proofErr w:type="spellStart"/>
      <w:r w:rsidR="00233586" w:rsidRPr="00955802">
        <w:rPr>
          <w:sz w:val="22"/>
          <w:szCs w:val="22"/>
        </w:rPr>
        <w:t>Geographique</w:t>
      </w:r>
      <w:proofErr w:type="spellEnd"/>
      <w:r w:rsidR="00233586" w:rsidRPr="00955802">
        <w:rPr>
          <w:sz w:val="22"/>
          <w:szCs w:val="22"/>
        </w:rPr>
        <w:t xml:space="preserve"> du Burundi; </w:t>
      </w:r>
      <w:proofErr w:type="spellStart"/>
      <w:r w:rsidR="00233586">
        <w:rPr>
          <w:sz w:val="22"/>
          <w:szCs w:val="22"/>
        </w:rPr>
        <w:t>Agence</w:t>
      </w:r>
      <w:proofErr w:type="spellEnd"/>
      <w:r w:rsidR="00233586">
        <w:rPr>
          <w:sz w:val="22"/>
          <w:szCs w:val="22"/>
        </w:rPr>
        <w:t xml:space="preserve"> </w:t>
      </w:r>
      <w:proofErr w:type="spellStart"/>
      <w:r w:rsidR="00233586" w:rsidRPr="00955802">
        <w:rPr>
          <w:sz w:val="22"/>
          <w:szCs w:val="22"/>
        </w:rPr>
        <w:t>Meteorologi</w:t>
      </w:r>
      <w:r w:rsidR="00233586">
        <w:rPr>
          <w:sz w:val="22"/>
          <w:szCs w:val="22"/>
        </w:rPr>
        <w:t>qu</w:t>
      </w:r>
      <w:r w:rsidR="00233586" w:rsidRPr="00955802">
        <w:rPr>
          <w:sz w:val="22"/>
          <w:szCs w:val="22"/>
        </w:rPr>
        <w:t>e</w:t>
      </w:r>
      <w:proofErr w:type="spellEnd"/>
      <w:r w:rsidR="00233586">
        <w:rPr>
          <w:sz w:val="22"/>
          <w:szCs w:val="22"/>
        </w:rPr>
        <w:t xml:space="preserve"> </w:t>
      </w:r>
      <w:proofErr w:type="spellStart"/>
      <w:r w:rsidR="00233586" w:rsidRPr="00955802">
        <w:rPr>
          <w:sz w:val="22"/>
          <w:szCs w:val="22"/>
        </w:rPr>
        <w:t>Nationale</w:t>
      </w:r>
      <w:proofErr w:type="spellEnd"/>
      <w:r w:rsidR="00233586" w:rsidRPr="00955802">
        <w:rPr>
          <w:sz w:val="22"/>
          <w:szCs w:val="22"/>
        </w:rPr>
        <w:t xml:space="preserve"> de Djibouti; National Meteorological Agency of Ethiopia; </w:t>
      </w:r>
      <w:r w:rsidR="00233586">
        <w:rPr>
          <w:sz w:val="22"/>
          <w:szCs w:val="22"/>
        </w:rPr>
        <w:t>Kenya Meteorological Department</w:t>
      </w:r>
      <w:r w:rsidR="00233586" w:rsidRPr="00955802">
        <w:rPr>
          <w:sz w:val="22"/>
          <w:szCs w:val="22"/>
        </w:rPr>
        <w:t xml:space="preserve">; Rwanda Meteorological Agency; South Sudan Meteorological Service; Sudan Meteorological Authority; Somalia Meteorological </w:t>
      </w:r>
      <w:r w:rsidR="00233586">
        <w:rPr>
          <w:sz w:val="22"/>
          <w:szCs w:val="22"/>
        </w:rPr>
        <w:t xml:space="preserve">Service, Tanzania </w:t>
      </w:r>
      <w:r w:rsidR="00233586">
        <w:rPr>
          <w:sz w:val="22"/>
          <w:szCs w:val="22"/>
        </w:rPr>
        <w:lastRenderedPageBreak/>
        <w:t>Meteorological Authority</w:t>
      </w:r>
      <w:r w:rsidR="00233586" w:rsidRPr="00955802">
        <w:rPr>
          <w:sz w:val="22"/>
          <w:szCs w:val="22"/>
        </w:rPr>
        <w:t xml:space="preserve"> and Uganda National Meteorological Authority) </w:t>
      </w:r>
      <w:r w:rsidRPr="00955802">
        <w:rPr>
          <w:sz w:val="22"/>
          <w:szCs w:val="22"/>
        </w:rPr>
        <w:t xml:space="preserve"> and climate scientists as well as other experts from national, regional and international institutions</w:t>
      </w:r>
      <w:r w:rsidR="00585AE9">
        <w:rPr>
          <w:sz w:val="22"/>
          <w:szCs w:val="22"/>
        </w:rPr>
        <w:t>,</w:t>
      </w:r>
      <w:r w:rsidRPr="00955802">
        <w:rPr>
          <w:sz w:val="22"/>
          <w:szCs w:val="22"/>
        </w:rPr>
        <w:t xml:space="preserve"> </w:t>
      </w:r>
      <w:r w:rsidR="00A473B5">
        <w:rPr>
          <w:sz w:val="22"/>
          <w:szCs w:val="22"/>
        </w:rPr>
        <w:t>organizations</w:t>
      </w:r>
      <w:r w:rsidR="00585AE9">
        <w:rPr>
          <w:sz w:val="22"/>
          <w:szCs w:val="22"/>
        </w:rPr>
        <w:t xml:space="preserve"> and projects</w:t>
      </w:r>
      <w:r w:rsidR="00A473B5">
        <w:rPr>
          <w:sz w:val="22"/>
          <w:szCs w:val="22"/>
        </w:rPr>
        <w:t>, including</w:t>
      </w:r>
      <w:r>
        <w:rPr>
          <w:sz w:val="22"/>
          <w:szCs w:val="22"/>
        </w:rPr>
        <w:t xml:space="preserve"> </w:t>
      </w:r>
      <w:r w:rsidR="0015329B">
        <w:rPr>
          <w:sz w:val="22"/>
          <w:szCs w:val="22"/>
        </w:rPr>
        <w:t xml:space="preserve">UK </w:t>
      </w:r>
      <w:r w:rsidRPr="00955802">
        <w:rPr>
          <w:sz w:val="22"/>
          <w:szCs w:val="22"/>
        </w:rPr>
        <w:t>Met O</w:t>
      </w:r>
      <w:r>
        <w:rPr>
          <w:sz w:val="22"/>
          <w:szCs w:val="22"/>
        </w:rPr>
        <w:t>ffice</w:t>
      </w:r>
      <w:r w:rsidR="009B0E0B">
        <w:rPr>
          <w:sz w:val="22"/>
          <w:szCs w:val="22"/>
        </w:rPr>
        <w:t>,</w:t>
      </w:r>
      <w:r w:rsidRPr="00955802">
        <w:rPr>
          <w:sz w:val="22"/>
          <w:szCs w:val="22"/>
        </w:rPr>
        <w:t xml:space="preserve"> WMO Global</w:t>
      </w:r>
      <w:r w:rsidR="001D293F">
        <w:rPr>
          <w:sz w:val="22"/>
          <w:szCs w:val="22"/>
        </w:rPr>
        <w:t xml:space="preserve"> Producing Centres (GPCs</w:t>
      </w:r>
      <w:r w:rsidR="0015329B">
        <w:rPr>
          <w:sz w:val="22"/>
          <w:szCs w:val="22"/>
        </w:rPr>
        <w:t>)</w:t>
      </w:r>
      <w:r w:rsidR="00A25F24">
        <w:rPr>
          <w:sz w:val="22"/>
          <w:szCs w:val="22"/>
        </w:rPr>
        <w:t xml:space="preserve">, </w:t>
      </w:r>
      <w:r w:rsidR="00A25F24" w:rsidRPr="00A25F24">
        <w:rPr>
          <w:sz w:val="22"/>
          <w:szCs w:val="22"/>
        </w:rPr>
        <w:t xml:space="preserve">African SWIFT, </w:t>
      </w:r>
      <w:r w:rsidR="00A25F24">
        <w:rPr>
          <w:sz w:val="22"/>
          <w:szCs w:val="22"/>
        </w:rPr>
        <w:t xml:space="preserve">and </w:t>
      </w:r>
      <w:r w:rsidR="00A25F24" w:rsidRPr="00A25F24">
        <w:rPr>
          <w:sz w:val="22"/>
          <w:szCs w:val="22"/>
        </w:rPr>
        <w:t>SHEAR-</w:t>
      </w:r>
      <w:proofErr w:type="spellStart"/>
      <w:r w:rsidR="00A25F24" w:rsidRPr="00A25F24">
        <w:rPr>
          <w:sz w:val="22"/>
          <w:szCs w:val="22"/>
        </w:rPr>
        <w:t>ForPAc</w:t>
      </w:r>
      <w:proofErr w:type="spellEnd"/>
      <w:r w:rsidR="00A25F24">
        <w:rPr>
          <w:color w:val="FF0000"/>
          <w:sz w:val="22"/>
          <w:szCs w:val="22"/>
        </w:rPr>
        <w:t>.</w:t>
      </w:r>
    </w:p>
    <w:sectPr w:rsidR="00BC7E64" w:rsidRPr="004741F6" w:rsidSect="00BF6B83">
      <w:footerReference w:type="even" r:id="rId14"/>
      <w:footerReference w:type="default" r:id="rId15"/>
      <w:pgSz w:w="12240" w:h="15840"/>
      <w:pgMar w:top="1440" w:right="1080" w:bottom="1440" w:left="1080" w:header="720" w:footer="720" w:gutter="0"/>
      <w:pgNumType w:fmt="numberInDash"/>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richard graham" w:date="2020-08-25T14:40:00Z" w:initials="rg">
    <w:p w14:paraId="59146D1C" w14:textId="7EEE8347" w:rsidR="00616637" w:rsidRDefault="00616637">
      <w:pPr>
        <w:pStyle w:val="CommentText"/>
      </w:pPr>
      <w:r>
        <w:rPr>
          <w:rStyle w:val="CommentReference"/>
        </w:rPr>
        <w:annotationRef/>
      </w:r>
      <w:r>
        <w:t xml:space="preserve">Probabilistic – and avoids repeated “expected”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9146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EFA161" w16cex:dateUtc="2020-08-25T13: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9146D1C" w16cid:durableId="22EFA16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41BFA4B" w14:textId="77777777" w:rsidR="002D1C51" w:rsidRDefault="002D1C51" w:rsidP="00AE254B">
      <w:r>
        <w:separator/>
      </w:r>
    </w:p>
  </w:endnote>
  <w:endnote w:type="continuationSeparator" w:id="0">
    <w:p w14:paraId="62D9E814" w14:textId="77777777" w:rsidR="002D1C51" w:rsidRDefault="002D1C51" w:rsidP="00AE2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9E8B0B8" w14:textId="77777777" w:rsidR="00AA3886" w:rsidRDefault="008351FB" w:rsidP="001D360D">
    <w:pPr>
      <w:pStyle w:val="Footer"/>
      <w:framePr w:wrap="around" w:vAnchor="text" w:hAnchor="margin" w:xAlign="center" w:y="1"/>
      <w:rPr>
        <w:rStyle w:val="PageNumber"/>
      </w:rPr>
    </w:pPr>
    <w:r>
      <w:rPr>
        <w:rStyle w:val="PageNumber"/>
      </w:rPr>
      <w:fldChar w:fldCharType="begin"/>
    </w:r>
    <w:r w:rsidR="00472FCA">
      <w:rPr>
        <w:rStyle w:val="PageNumber"/>
      </w:rPr>
      <w:instrText xml:space="preserve">PAGE  </w:instrText>
    </w:r>
    <w:r>
      <w:rPr>
        <w:rStyle w:val="PageNumber"/>
      </w:rPr>
      <w:fldChar w:fldCharType="end"/>
    </w:r>
  </w:p>
  <w:p w14:paraId="1ED074AA" w14:textId="77777777" w:rsidR="00AA3886" w:rsidRDefault="002D1C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6FE24A" w14:textId="77777777" w:rsidR="00AA3886" w:rsidRDefault="008351FB" w:rsidP="001D360D">
    <w:pPr>
      <w:pStyle w:val="Footer"/>
      <w:framePr w:wrap="around" w:vAnchor="text" w:hAnchor="margin" w:xAlign="center" w:y="1"/>
      <w:rPr>
        <w:rStyle w:val="PageNumber"/>
      </w:rPr>
    </w:pPr>
    <w:r>
      <w:rPr>
        <w:rStyle w:val="PageNumber"/>
      </w:rPr>
      <w:fldChar w:fldCharType="begin"/>
    </w:r>
    <w:r w:rsidR="00472FCA">
      <w:rPr>
        <w:rStyle w:val="PageNumber"/>
      </w:rPr>
      <w:instrText xml:space="preserve">PAGE  </w:instrText>
    </w:r>
    <w:r>
      <w:rPr>
        <w:rStyle w:val="PageNumber"/>
      </w:rPr>
      <w:fldChar w:fldCharType="separate"/>
    </w:r>
    <w:r w:rsidR="00181570">
      <w:rPr>
        <w:rStyle w:val="PageNumber"/>
        <w:noProof/>
      </w:rPr>
      <w:t>- 2 -</w:t>
    </w:r>
    <w:r>
      <w:rPr>
        <w:rStyle w:val="PageNumber"/>
      </w:rPr>
      <w:fldChar w:fldCharType="end"/>
    </w:r>
  </w:p>
  <w:p w14:paraId="704903E7" w14:textId="77777777" w:rsidR="00AA3886" w:rsidRDefault="002D1C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3A3065" w14:textId="77777777" w:rsidR="002D1C51" w:rsidRDefault="002D1C51" w:rsidP="00AE254B">
      <w:r>
        <w:separator/>
      </w:r>
    </w:p>
  </w:footnote>
  <w:footnote w:type="continuationSeparator" w:id="0">
    <w:p w14:paraId="5EEF5462" w14:textId="77777777" w:rsidR="002D1C51" w:rsidRDefault="002D1C51" w:rsidP="00AE25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A832AF"/>
    <w:multiLevelType w:val="hybridMultilevel"/>
    <w:tmpl w:val="6B5C45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ichard graham">
    <w15:presenceInfo w15:providerId="Windows Live" w15:userId="2869d93047e89ee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trackRevisions/>
  <w:defaultTabStop w:val="720"/>
  <w:hyphenationZone w:val="425"/>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93863"/>
    <w:rsid w:val="00000A49"/>
    <w:rsid w:val="00005EC3"/>
    <w:rsid w:val="00012CC2"/>
    <w:rsid w:val="00012E8C"/>
    <w:rsid w:val="00014D45"/>
    <w:rsid w:val="00017184"/>
    <w:rsid w:val="000223F3"/>
    <w:rsid w:val="000300B6"/>
    <w:rsid w:val="000307E8"/>
    <w:rsid w:val="00030F1F"/>
    <w:rsid w:val="00032905"/>
    <w:rsid w:val="00032F2E"/>
    <w:rsid w:val="00037CE2"/>
    <w:rsid w:val="000439A8"/>
    <w:rsid w:val="00044B37"/>
    <w:rsid w:val="00052C10"/>
    <w:rsid w:val="00053ADF"/>
    <w:rsid w:val="00054F1E"/>
    <w:rsid w:val="00060A24"/>
    <w:rsid w:val="00060DA7"/>
    <w:rsid w:val="00060F4A"/>
    <w:rsid w:val="000653C1"/>
    <w:rsid w:val="00075590"/>
    <w:rsid w:val="00080A80"/>
    <w:rsid w:val="00083205"/>
    <w:rsid w:val="000958F5"/>
    <w:rsid w:val="0009677A"/>
    <w:rsid w:val="000B24D0"/>
    <w:rsid w:val="000B7669"/>
    <w:rsid w:val="000C2454"/>
    <w:rsid w:val="000C42E2"/>
    <w:rsid w:val="000D0C5F"/>
    <w:rsid w:val="000D7E69"/>
    <w:rsid w:val="0010567A"/>
    <w:rsid w:val="0010657E"/>
    <w:rsid w:val="00115075"/>
    <w:rsid w:val="00116FF3"/>
    <w:rsid w:val="00120627"/>
    <w:rsid w:val="00124701"/>
    <w:rsid w:val="00130AC3"/>
    <w:rsid w:val="001326C3"/>
    <w:rsid w:val="00137EBB"/>
    <w:rsid w:val="00140AEE"/>
    <w:rsid w:val="00140CE0"/>
    <w:rsid w:val="00144B26"/>
    <w:rsid w:val="00152E91"/>
    <w:rsid w:val="0015329B"/>
    <w:rsid w:val="001604C3"/>
    <w:rsid w:val="00164625"/>
    <w:rsid w:val="00166AC9"/>
    <w:rsid w:val="00173A8F"/>
    <w:rsid w:val="00181570"/>
    <w:rsid w:val="00184ACB"/>
    <w:rsid w:val="001872D3"/>
    <w:rsid w:val="001A19EB"/>
    <w:rsid w:val="001A279A"/>
    <w:rsid w:val="001A3D8F"/>
    <w:rsid w:val="001B73A1"/>
    <w:rsid w:val="001C0D4D"/>
    <w:rsid w:val="001C1F6D"/>
    <w:rsid w:val="001C417A"/>
    <w:rsid w:val="001D293F"/>
    <w:rsid w:val="001E20CC"/>
    <w:rsid w:val="001E4795"/>
    <w:rsid w:val="001E4883"/>
    <w:rsid w:val="001F0508"/>
    <w:rsid w:val="001F40AA"/>
    <w:rsid w:val="001F47BD"/>
    <w:rsid w:val="00200480"/>
    <w:rsid w:val="0020100E"/>
    <w:rsid w:val="002109AC"/>
    <w:rsid w:val="0021544C"/>
    <w:rsid w:val="00217DEA"/>
    <w:rsid w:val="00227BD2"/>
    <w:rsid w:val="00230B57"/>
    <w:rsid w:val="00233586"/>
    <w:rsid w:val="00234812"/>
    <w:rsid w:val="00240301"/>
    <w:rsid w:val="0024562F"/>
    <w:rsid w:val="00252467"/>
    <w:rsid w:val="0025347B"/>
    <w:rsid w:val="0025482F"/>
    <w:rsid w:val="00257FF9"/>
    <w:rsid w:val="00264AB9"/>
    <w:rsid w:val="00275EEF"/>
    <w:rsid w:val="00276E06"/>
    <w:rsid w:val="00290639"/>
    <w:rsid w:val="002A5F5C"/>
    <w:rsid w:val="002A6241"/>
    <w:rsid w:val="002B0FD6"/>
    <w:rsid w:val="002B1CEA"/>
    <w:rsid w:val="002B5081"/>
    <w:rsid w:val="002B5F0F"/>
    <w:rsid w:val="002B6768"/>
    <w:rsid w:val="002D1C1C"/>
    <w:rsid w:val="002D1C51"/>
    <w:rsid w:val="002D3E7A"/>
    <w:rsid w:val="002D410C"/>
    <w:rsid w:val="002D481B"/>
    <w:rsid w:val="002D6CF8"/>
    <w:rsid w:val="002E11D5"/>
    <w:rsid w:val="002F3237"/>
    <w:rsid w:val="002F5CF1"/>
    <w:rsid w:val="002F718C"/>
    <w:rsid w:val="00307F93"/>
    <w:rsid w:val="00325D07"/>
    <w:rsid w:val="00326067"/>
    <w:rsid w:val="003265AD"/>
    <w:rsid w:val="0033250D"/>
    <w:rsid w:val="00334FCF"/>
    <w:rsid w:val="003448C4"/>
    <w:rsid w:val="003514F7"/>
    <w:rsid w:val="0035440E"/>
    <w:rsid w:val="0035522C"/>
    <w:rsid w:val="00366284"/>
    <w:rsid w:val="00371529"/>
    <w:rsid w:val="003738D4"/>
    <w:rsid w:val="003738D6"/>
    <w:rsid w:val="003751DD"/>
    <w:rsid w:val="003758CE"/>
    <w:rsid w:val="0038073E"/>
    <w:rsid w:val="003807AF"/>
    <w:rsid w:val="003824C6"/>
    <w:rsid w:val="00382D53"/>
    <w:rsid w:val="00387894"/>
    <w:rsid w:val="0039266A"/>
    <w:rsid w:val="00397FDB"/>
    <w:rsid w:val="003A1ACF"/>
    <w:rsid w:val="003A21EA"/>
    <w:rsid w:val="003A4BE3"/>
    <w:rsid w:val="003B5E8B"/>
    <w:rsid w:val="003B5F45"/>
    <w:rsid w:val="003B708A"/>
    <w:rsid w:val="003C3DA4"/>
    <w:rsid w:val="003C516E"/>
    <w:rsid w:val="003C73C5"/>
    <w:rsid w:val="003D0F5F"/>
    <w:rsid w:val="003D35BF"/>
    <w:rsid w:val="003E1190"/>
    <w:rsid w:val="003F2BDD"/>
    <w:rsid w:val="003F380A"/>
    <w:rsid w:val="003F3D53"/>
    <w:rsid w:val="003F6DC1"/>
    <w:rsid w:val="003F7EEF"/>
    <w:rsid w:val="00410A9F"/>
    <w:rsid w:val="00422133"/>
    <w:rsid w:val="004306AF"/>
    <w:rsid w:val="00434A3E"/>
    <w:rsid w:val="00434CE2"/>
    <w:rsid w:val="00452EFC"/>
    <w:rsid w:val="004665D3"/>
    <w:rsid w:val="00472FCA"/>
    <w:rsid w:val="004741F6"/>
    <w:rsid w:val="00474E65"/>
    <w:rsid w:val="00480024"/>
    <w:rsid w:val="004849E6"/>
    <w:rsid w:val="004904A8"/>
    <w:rsid w:val="00493944"/>
    <w:rsid w:val="00495415"/>
    <w:rsid w:val="004A1E30"/>
    <w:rsid w:val="004A4FEB"/>
    <w:rsid w:val="004A7655"/>
    <w:rsid w:val="004B43E9"/>
    <w:rsid w:val="004B4494"/>
    <w:rsid w:val="004B5994"/>
    <w:rsid w:val="004B6D35"/>
    <w:rsid w:val="004B76F3"/>
    <w:rsid w:val="004C0D9E"/>
    <w:rsid w:val="004C3842"/>
    <w:rsid w:val="004C3C4E"/>
    <w:rsid w:val="004C48E9"/>
    <w:rsid w:val="004C7A27"/>
    <w:rsid w:val="004D4B57"/>
    <w:rsid w:val="004F2D30"/>
    <w:rsid w:val="004F4D35"/>
    <w:rsid w:val="00506ECA"/>
    <w:rsid w:val="005104C6"/>
    <w:rsid w:val="0051500E"/>
    <w:rsid w:val="005165B3"/>
    <w:rsid w:val="005250F6"/>
    <w:rsid w:val="00534FFA"/>
    <w:rsid w:val="0055037A"/>
    <w:rsid w:val="005515FC"/>
    <w:rsid w:val="00552208"/>
    <w:rsid w:val="005626AB"/>
    <w:rsid w:val="00563316"/>
    <w:rsid w:val="00580C11"/>
    <w:rsid w:val="00585AE9"/>
    <w:rsid w:val="00585DCC"/>
    <w:rsid w:val="0059052F"/>
    <w:rsid w:val="00590E17"/>
    <w:rsid w:val="00596012"/>
    <w:rsid w:val="0059628A"/>
    <w:rsid w:val="005A0932"/>
    <w:rsid w:val="005A1F90"/>
    <w:rsid w:val="005A509D"/>
    <w:rsid w:val="005B0967"/>
    <w:rsid w:val="005B700A"/>
    <w:rsid w:val="005C4FE0"/>
    <w:rsid w:val="005C58A6"/>
    <w:rsid w:val="005C5908"/>
    <w:rsid w:val="005C602B"/>
    <w:rsid w:val="005D0206"/>
    <w:rsid w:val="005D4D84"/>
    <w:rsid w:val="005D5F57"/>
    <w:rsid w:val="005D6B25"/>
    <w:rsid w:val="005E129C"/>
    <w:rsid w:val="005E3EE7"/>
    <w:rsid w:val="005F4981"/>
    <w:rsid w:val="005F70B5"/>
    <w:rsid w:val="00601B98"/>
    <w:rsid w:val="00604456"/>
    <w:rsid w:val="00612FFA"/>
    <w:rsid w:val="00615EA1"/>
    <w:rsid w:val="00616637"/>
    <w:rsid w:val="00622571"/>
    <w:rsid w:val="00625254"/>
    <w:rsid w:val="00634308"/>
    <w:rsid w:val="0063497B"/>
    <w:rsid w:val="00641ACE"/>
    <w:rsid w:val="00642E84"/>
    <w:rsid w:val="006455C2"/>
    <w:rsid w:val="0065135F"/>
    <w:rsid w:val="00654E75"/>
    <w:rsid w:val="00661072"/>
    <w:rsid w:val="0066466D"/>
    <w:rsid w:val="0067663E"/>
    <w:rsid w:val="00682B89"/>
    <w:rsid w:val="00683776"/>
    <w:rsid w:val="0068497E"/>
    <w:rsid w:val="00685564"/>
    <w:rsid w:val="00685C31"/>
    <w:rsid w:val="0069303D"/>
    <w:rsid w:val="00696091"/>
    <w:rsid w:val="006A0249"/>
    <w:rsid w:val="006B159F"/>
    <w:rsid w:val="006B1B32"/>
    <w:rsid w:val="006B2849"/>
    <w:rsid w:val="006B7950"/>
    <w:rsid w:val="006C26FE"/>
    <w:rsid w:val="006C5C42"/>
    <w:rsid w:val="006C6D0F"/>
    <w:rsid w:val="006E51AB"/>
    <w:rsid w:val="006F4191"/>
    <w:rsid w:val="00712EC6"/>
    <w:rsid w:val="007177E1"/>
    <w:rsid w:val="00732C2D"/>
    <w:rsid w:val="007357D8"/>
    <w:rsid w:val="00744B6E"/>
    <w:rsid w:val="00747734"/>
    <w:rsid w:val="0075193C"/>
    <w:rsid w:val="00752427"/>
    <w:rsid w:val="00755FC1"/>
    <w:rsid w:val="00760EC7"/>
    <w:rsid w:val="0076582E"/>
    <w:rsid w:val="0076603D"/>
    <w:rsid w:val="00766D20"/>
    <w:rsid w:val="00783222"/>
    <w:rsid w:val="00783F8A"/>
    <w:rsid w:val="00792510"/>
    <w:rsid w:val="007926F4"/>
    <w:rsid w:val="00793DF1"/>
    <w:rsid w:val="0079414D"/>
    <w:rsid w:val="007A0BF5"/>
    <w:rsid w:val="007A193C"/>
    <w:rsid w:val="007A67D6"/>
    <w:rsid w:val="007C2E2B"/>
    <w:rsid w:val="007C3A92"/>
    <w:rsid w:val="007C7286"/>
    <w:rsid w:val="007E0630"/>
    <w:rsid w:val="007E244B"/>
    <w:rsid w:val="007E298D"/>
    <w:rsid w:val="007E45F3"/>
    <w:rsid w:val="007E7B86"/>
    <w:rsid w:val="007E7ECC"/>
    <w:rsid w:val="007F3729"/>
    <w:rsid w:val="007F45FF"/>
    <w:rsid w:val="00812F89"/>
    <w:rsid w:val="00813548"/>
    <w:rsid w:val="00813EEC"/>
    <w:rsid w:val="008154CE"/>
    <w:rsid w:val="008231E2"/>
    <w:rsid w:val="008236EC"/>
    <w:rsid w:val="00824D74"/>
    <w:rsid w:val="0083261D"/>
    <w:rsid w:val="00834467"/>
    <w:rsid w:val="008351FB"/>
    <w:rsid w:val="0083539F"/>
    <w:rsid w:val="00845233"/>
    <w:rsid w:val="00846386"/>
    <w:rsid w:val="00854A8C"/>
    <w:rsid w:val="00854CA9"/>
    <w:rsid w:val="008714C9"/>
    <w:rsid w:val="00872604"/>
    <w:rsid w:val="00872ABE"/>
    <w:rsid w:val="008738B5"/>
    <w:rsid w:val="00874B96"/>
    <w:rsid w:val="00875BA7"/>
    <w:rsid w:val="0087750F"/>
    <w:rsid w:val="00881B26"/>
    <w:rsid w:val="008822AF"/>
    <w:rsid w:val="008851FB"/>
    <w:rsid w:val="00886108"/>
    <w:rsid w:val="0089096C"/>
    <w:rsid w:val="0089174A"/>
    <w:rsid w:val="00891AF6"/>
    <w:rsid w:val="008943C1"/>
    <w:rsid w:val="0089514B"/>
    <w:rsid w:val="008970A1"/>
    <w:rsid w:val="008A47F4"/>
    <w:rsid w:val="008B21AA"/>
    <w:rsid w:val="008B2EF5"/>
    <w:rsid w:val="008B3BB8"/>
    <w:rsid w:val="008B4490"/>
    <w:rsid w:val="008B5798"/>
    <w:rsid w:val="008B65D2"/>
    <w:rsid w:val="008C135A"/>
    <w:rsid w:val="008C476E"/>
    <w:rsid w:val="008D3C7A"/>
    <w:rsid w:val="008D7508"/>
    <w:rsid w:val="008E2E02"/>
    <w:rsid w:val="008E3297"/>
    <w:rsid w:val="008E48E8"/>
    <w:rsid w:val="008F31A6"/>
    <w:rsid w:val="009034D4"/>
    <w:rsid w:val="009052AF"/>
    <w:rsid w:val="00910EF5"/>
    <w:rsid w:val="00911F5A"/>
    <w:rsid w:val="009160AC"/>
    <w:rsid w:val="009179CA"/>
    <w:rsid w:val="00920C12"/>
    <w:rsid w:val="00921160"/>
    <w:rsid w:val="00925FF0"/>
    <w:rsid w:val="00934593"/>
    <w:rsid w:val="009401A7"/>
    <w:rsid w:val="00942CD3"/>
    <w:rsid w:val="00944881"/>
    <w:rsid w:val="00955B26"/>
    <w:rsid w:val="00957BB7"/>
    <w:rsid w:val="0096301A"/>
    <w:rsid w:val="00967D6B"/>
    <w:rsid w:val="00975504"/>
    <w:rsid w:val="00981195"/>
    <w:rsid w:val="009908B4"/>
    <w:rsid w:val="009935C5"/>
    <w:rsid w:val="009949DF"/>
    <w:rsid w:val="00994D84"/>
    <w:rsid w:val="009B0E0B"/>
    <w:rsid w:val="009B54C0"/>
    <w:rsid w:val="009C44AF"/>
    <w:rsid w:val="009C77D1"/>
    <w:rsid w:val="009D6CBE"/>
    <w:rsid w:val="009E096A"/>
    <w:rsid w:val="009E1D4B"/>
    <w:rsid w:val="009E27D9"/>
    <w:rsid w:val="009E4159"/>
    <w:rsid w:val="009F02B6"/>
    <w:rsid w:val="009F4594"/>
    <w:rsid w:val="009F647F"/>
    <w:rsid w:val="009F7BC5"/>
    <w:rsid w:val="00A043AA"/>
    <w:rsid w:val="00A04F18"/>
    <w:rsid w:val="00A208E7"/>
    <w:rsid w:val="00A25F24"/>
    <w:rsid w:val="00A30D8F"/>
    <w:rsid w:val="00A32B35"/>
    <w:rsid w:val="00A35D75"/>
    <w:rsid w:val="00A473B5"/>
    <w:rsid w:val="00A50440"/>
    <w:rsid w:val="00A512D8"/>
    <w:rsid w:val="00A515CF"/>
    <w:rsid w:val="00A62245"/>
    <w:rsid w:val="00A6638D"/>
    <w:rsid w:val="00A7104B"/>
    <w:rsid w:val="00A82947"/>
    <w:rsid w:val="00A8552D"/>
    <w:rsid w:val="00A8765C"/>
    <w:rsid w:val="00A90AD9"/>
    <w:rsid w:val="00A91DE7"/>
    <w:rsid w:val="00A92C8E"/>
    <w:rsid w:val="00A95256"/>
    <w:rsid w:val="00AA43F6"/>
    <w:rsid w:val="00AA5400"/>
    <w:rsid w:val="00AA6F44"/>
    <w:rsid w:val="00AB30EB"/>
    <w:rsid w:val="00AC1B64"/>
    <w:rsid w:val="00AC5D92"/>
    <w:rsid w:val="00AD2E8F"/>
    <w:rsid w:val="00AD4CCB"/>
    <w:rsid w:val="00AD6A4E"/>
    <w:rsid w:val="00AE1122"/>
    <w:rsid w:val="00AE254B"/>
    <w:rsid w:val="00AE2F38"/>
    <w:rsid w:val="00AF3105"/>
    <w:rsid w:val="00B00A21"/>
    <w:rsid w:val="00B116CB"/>
    <w:rsid w:val="00B2113A"/>
    <w:rsid w:val="00B249FD"/>
    <w:rsid w:val="00B31C91"/>
    <w:rsid w:val="00B473AD"/>
    <w:rsid w:val="00B7139A"/>
    <w:rsid w:val="00B717FE"/>
    <w:rsid w:val="00B753F9"/>
    <w:rsid w:val="00B76419"/>
    <w:rsid w:val="00B8410D"/>
    <w:rsid w:val="00B85D33"/>
    <w:rsid w:val="00B93A67"/>
    <w:rsid w:val="00B94C1D"/>
    <w:rsid w:val="00B951E2"/>
    <w:rsid w:val="00B9575A"/>
    <w:rsid w:val="00B96E60"/>
    <w:rsid w:val="00BA56D8"/>
    <w:rsid w:val="00BB5524"/>
    <w:rsid w:val="00BB7752"/>
    <w:rsid w:val="00BD1D2A"/>
    <w:rsid w:val="00BD3E01"/>
    <w:rsid w:val="00BD5276"/>
    <w:rsid w:val="00BE5A09"/>
    <w:rsid w:val="00BF3CCA"/>
    <w:rsid w:val="00BF6B83"/>
    <w:rsid w:val="00C006FB"/>
    <w:rsid w:val="00C06880"/>
    <w:rsid w:val="00C14B94"/>
    <w:rsid w:val="00C15BF3"/>
    <w:rsid w:val="00C15C55"/>
    <w:rsid w:val="00C20DEA"/>
    <w:rsid w:val="00C23EA2"/>
    <w:rsid w:val="00C27759"/>
    <w:rsid w:val="00C277F0"/>
    <w:rsid w:val="00C279FE"/>
    <w:rsid w:val="00C31A32"/>
    <w:rsid w:val="00C322EE"/>
    <w:rsid w:val="00C3518E"/>
    <w:rsid w:val="00C3564E"/>
    <w:rsid w:val="00C4288F"/>
    <w:rsid w:val="00C43986"/>
    <w:rsid w:val="00C516AB"/>
    <w:rsid w:val="00C66540"/>
    <w:rsid w:val="00C724E2"/>
    <w:rsid w:val="00C73F4B"/>
    <w:rsid w:val="00C83D05"/>
    <w:rsid w:val="00C85E66"/>
    <w:rsid w:val="00C86AFF"/>
    <w:rsid w:val="00C87978"/>
    <w:rsid w:val="00C87B3E"/>
    <w:rsid w:val="00C9162F"/>
    <w:rsid w:val="00C9709C"/>
    <w:rsid w:val="00C97122"/>
    <w:rsid w:val="00C97D97"/>
    <w:rsid w:val="00CA5FB0"/>
    <w:rsid w:val="00CC335D"/>
    <w:rsid w:val="00CC668E"/>
    <w:rsid w:val="00CD64FB"/>
    <w:rsid w:val="00CE4739"/>
    <w:rsid w:val="00CF1149"/>
    <w:rsid w:val="00CF7D25"/>
    <w:rsid w:val="00CF7FBF"/>
    <w:rsid w:val="00D07711"/>
    <w:rsid w:val="00D17F7C"/>
    <w:rsid w:val="00D20626"/>
    <w:rsid w:val="00D24158"/>
    <w:rsid w:val="00D26046"/>
    <w:rsid w:val="00D308AE"/>
    <w:rsid w:val="00D30931"/>
    <w:rsid w:val="00D335FA"/>
    <w:rsid w:val="00D34255"/>
    <w:rsid w:val="00D35C7F"/>
    <w:rsid w:val="00D36E66"/>
    <w:rsid w:val="00D47D6F"/>
    <w:rsid w:val="00D56E20"/>
    <w:rsid w:val="00D63D6E"/>
    <w:rsid w:val="00D757BE"/>
    <w:rsid w:val="00D77A38"/>
    <w:rsid w:val="00D839B2"/>
    <w:rsid w:val="00D91024"/>
    <w:rsid w:val="00D94076"/>
    <w:rsid w:val="00D94510"/>
    <w:rsid w:val="00D95203"/>
    <w:rsid w:val="00D95F4C"/>
    <w:rsid w:val="00DB088B"/>
    <w:rsid w:val="00DB2C2F"/>
    <w:rsid w:val="00DB68D9"/>
    <w:rsid w:val="00DC0A6D"/>
    <w:rsid w:val="00DC28F0"/>
    <w:rsid w:val="00DD0BF0"/>
    <w:rsid w:val="00DD1602"/>
    <w:rsid w:val="00DD76E8"/>
    <w:rsid w:val="00DE3A14"/>
    <w:rsid w:val="00DE5A46"/>
    <w:rsid w:val="00DF1D10"/>
    <w:rsid w:val="00DF2495"/>
    <w:rsid w:val="00DF36CC"/>
    <w:rsid w:val="00DF3820"/>
    <w:rsid w:val="00E04D6D"/>
    <w:rsid w:val="00E071B4"/>
    <w:rsid w:val="00E07AF6"/>
    <w:rsid w:val="00E1273F"/>
    <w:rsid w:val="00E139A8"/>
    <w:rsid w:val="00E13B62"/>
    <w:rsid w:val="00E16B02"/>
    <w:rsid w:val="00E16C25"/>
    <w:rsid w:val="00E20CBC"/>
    <w:rsid w:val="00E219AB"/>
    <w:rsid w:val="00E27467"/>
    <w:rsid w:val="00E37DC3"/>
    <w:rsid w:val="00E46B64"/>
    <w:rsid w:val="00E55617"/>
    <w:rsid w:val="00E610D2"/>
    <w:rsid w:val="00E75804"/>
    <w:rsid w:val="00E83FDD"/>
    <w:rsid w:val="00E84679"/>
    <w:rsid w:val="00E909E6"/>
    <w:rsid w:val="00E94F34"/>
    <w:rsid w:val="00EA1DCC"/>
    <w:rsid w:val="00EA5BDB"/>
    <w:rsid w:val="00EA7B26"/>
    <w:rsid w:val="00EB057D"/>
    <w:rsid w:val="00EB09D8"/>
    <w:rsid w:val="00EB72D9"/>
    <w:rsid w:val="00EC2A45"/>
    <w:rsid w:val="00EC488F"/>
    <w:rsid w:val="00EC601A"/>
    <w:rsid w:val="00EC658E"/>
    <w:rsid w:val="00EE305C"/>
    <w:rsid w:val="00EF00A4"/>
    <w:rsid w:val="00EF5D60"/>
    <w:rsid w:val="00F0241A"/>
    <w:rsid w:val="00F040E2"/>
    <w:rsid w:val="00F142F6"/>
    <w:rsid w:val="00F14DC0"/>
    <w:rsid w:val="00F30549"/>
    <w:rsid w:val="00F35BBE"/>
    <w:rsid w:val="00F36269"/>
    <w:rsid w:val="00F363FE"/>
    <w:rsid w:val="00F4272B"/>
    <w:rsid w:val="00F45F63"/>
    <w:rsid w:val="00F54839"/>
    <w:rsid w:val="00F54984"/>
    <w:rsid w:val="00F56466"/>
    <w:rsid w:val="00F56C22"/>
    <w:rsid w:val="00F61FC2"/>
    <w:rsid w:val="00F708ED"/>
    <w:rsid w:val="00F72C3C"/>
    <w:rsid w:val="00F74806"/>
    <w:rsid w:val="00F755E7"/>
    <w:rsid w:val="00F77907"/>
    <w:rsid w:val="00F8612B"/>
    <w:rsid w:val="00F93863"/>
    <w:rsid w:val="00F95038"/>
    <w:rsid w:val="00FB62B2"/>
    <w:rsid w:val="00FC06F2"/>
    <w:rsid w:val="00FC3DFD"/>
    <w:rsid w:val="00FD0BEA"/>
    <w:rsid w:val="00FD24B3"/>
    <w:rsid w:val="00FD3CD9"/>
    <w:rsid w:val="00FE37A3"/>
    <w:rsid w:val="00FE776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005A0B"/>
  <w15:docId w15:val="{46845C13-5610-4BF7-B838-90A03AD0E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386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F93863"/>
    <w:pPr>
      <w:keepNext/>
      <w:outlineLvl w:val="0"/>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93863"/>
    <w:rPr>
      <w:rFonts w:ascii="Times New Roman" w:eastAsia="Times New Roman" w:hAnsi="Times New Roman" w:cs="Times New Roman"/>
      <w:b/>
      <w:bCs/>
      <w:sz w:val="24"/>
      <w:szCs w:val="20"/>
      <w:lang w:val="en-GB"/>
    </w:rPr>
  </w:style>
  <w:style w:type="paragraph" w:styleId="BodyText">
    <w:name w:val="Body Text"/>
    <w:basedOn w:val="Normal"/>
    <w:link w:val="BodyTextChar"/>
    <w:rsid w:val="00F93863"/>
    <w:pPr>
      <w:widowControl w:val="0"/>
      <w:overflowPunct w:val="0"/>
      <w:autoSpaceDE w:val="0"/>
      <w:autoSpaceDN w:val="0"/>
      <w:adjustRightInd w:val="0"/>
      <w:ind w:right="922"/>
      <w:jc w:val="both"/>
      <w:textAlignment w:val="baseline"/>
    </w:pPr>
    <w:rPr>
      <w:i/>
      <w:spacing w:val="-3"/>
      <w:sz w:val="28"/>
    </w:rPr>
  </w:style>
  <w:style w:type="character" w:customStyle="1" w:styleId="BodyTextChar">
    <w:name w:val="Body Text Char"/>
    <w:basedOn w:val="DefaultParagraphFont"/>
    <w:link w:val="BodyText"/>
    <w:rsid w:val="00F93863"/>
    <w:rPr>
      <w:rFonts w:ascii="Times New Roman" w:eastAsia="Times New Roman" w:hAnsi="Times New Roman" w:cs="Times New Roman"/>
      <w:i/>
      <w:spacing w:val="-3"/>
      <w:sz w:val="28"/>
      <w:szCs w:val="20"/>
      <w:lang w:val="en-GB"/>
    </w:rPr>
  </w:style>
  <w:style w:type="paragraph" w:styleId="BodyText2">
    <w:name w:val="Body Text 2"/>
    <w:basedOn w:val="Normal"/>
    <w:link w:val="BodyText2Char"/>
    <w:rsid w:val="00F93863"/>
    <w:pPr>
      <w:widowControl w:val="0"/>
      <w:tabs>
        <w:tab w:val="left" w:pos="0"/>
        <w:tab w:val="left" w:pos="810"/>
        <w:tab w:val="left" w:pos="1200"/>
        <w:tab w:val="left" w:pos="2160"/>
      </w:tabs>
      <w:suppressAutoHyphens/>
      <w:overflowPunct w:val="0"/>
      <w:autoSpaceDE w:val="0"/>
      <w:autoSpaceDN w:val="0"/>
      <w:adjustRightInd w:val="0"/>
      <w:ind w:left="720" w:hanging="720"/>
      <w:jc w:val="both"/>
      <w:textAlignment w:val="baseline"/>
    </w:pPr>
    <w:rPr>
      <w:spacing w:val="-3"/>
      <w:sz w:val="24"/>
    </w:rPr>
  </w:style>
  <w:style w:type="character" w:customStyle="1" w:styleId="BodyText2Char">
    <w:name w:val="Body Text 2 Char"/>
    <w:basedOn w:val="DefaultParagraphFont"/>
    <w:link w:val="BodyText2"/>
    <w:rsid w:val="00F93863"/>
    <w:rPr>
      <w:rFonts w:ascii="Times New Roman" w:eastAsia="Times New Roman" w:hAnsi="Times New Roman" w:cs="Times New Roman"/>
      <w:spacing w:val="-3"/>
      <w:sz w:val="24"/>
      <w:szCs w:val="20"/>
      <w:lang w:val="en-GB"/>
    </w:rPr>
  </w:style>
  <w:style w:type="paragraph" w:customStyle="1" w:styleId="Default">
    <w:name w:val="Default"/>
    <w:rsid w:val="00F93863"/>
    <w:pPr>
      <w:autoSpaceDE w:val="0"/>
      <w:autoSpaceDN w:val="0"/>
      <w:adjustRightInd w:val="0"/>
      <w:spacing w:after="0" w:line="240" w:lineRule="auto"/>
    </w:pPr>
    <w:rPr>
      <w:rFonts w:ascii="Tahoma" w:eastAsia="Times New Roman" w:hAnsi="Tahoma" w:cs="Tahoma"/>
      <w:color w:val="000000"/>
      <w:sz w:val="24"/>
      <w:szCs w:val="24"/>
    </w:rPr>
  </w:style>
  <w:style w:type="paragraph" w:styleId="Footer">
    <w:name w:val="footer"/>
    <w:basedOn w:val="Normal"/>
    <w:link w:val="FooterChar"/>
    <w:rsid w:val="00F93863"/>
    <w:pPr>
      <w:tabs>
        <w:tab w:val="center" w:pos="4320"/>
        <w:tab w:val="right" w:pos="8640"/>
      </w:tabs>
    </w:pPr>
  </w:style>
  <w:style w:type="character" w:customStyle="1" w:styleId="FooterChar">
    <w:name w:val="Footer Char"/>
    <w:basedOn w:val="DefaultParagraphFont"/>
    <w:link w:val="Footer"/>
    <w:rsid w:val="00F93863"/>
    <w:rPr>
      <w:rFonts w:ascii="Times New Roman" w:eastAsia="Times New Roman" w:hAnsi="Times New Roman" w:cs="Times New Roman"/>
      <w:sz w:val="20"/>
      <w:szCs w:val="20"/>
      <w:lang w:val="en-GB"/>
    </w:rPr>
  </w:style>
  <w:style w:type="character" w:styleId="PageNumber">
    <w:name w:val="page number"/>
    <w:basedOn w:val="DefaultParagraphFont"/>
    <w:rsid w:val="00F93863"/>
  </w:style>
  <w:style w:type="paragraph" w:styleId="BalloonText">
    <w:name w:val="Balloon Text"/>
    <w:basedOn w:val="Normal"/>
    <w:link w:val="BalloonTextChar"/>
    <w:uiPriority w:val="99"/>
    <w:semiHidden/>
    <w:unhideWhenUsed/>
    <w:rsid w:val="00F93863"/>
    <w:rPr>
      <w:rFonts w:ascii="Tahoma" w:hAnsi="Tahoma" w:cs="Tahoma"/>
      <w:sz w:val="16"/>
      <w:szCs w:val="16"/>
    </w:rPr>
  </w:style>
  <w:style w:type="character" w:customStyle="1" w:styleId="BalloonTextChar">
    <w:name w:val="Balloon Text Char"/>
    <w:basedOn w:val="DefaultParagraphFont"/>
    <w:link w:val="BalloonText"/>
    <w:uiPriority w:val="99"/>
    <w:semiHidden/>
    <w:rsid w:val="00F93863"/>
    <w:rPr>
      <w:rFonts w:ascii="Tahoma" w:eastAsia="Times New Roman" w:hAnsi="Tahoma" w:cs="Tahoma"/>
      <w:sz w:val="16"/>
      <w:szCs w:val="16"/>
      <w:lang w:val="en-GB"/>
    </w:rPr>
  </w:style>
  <w:style w:type="character" w:styleId="CommentReference">
    <w:name w:val="annotation reference"/>
    <w:basedOn w:val="DefaultParagraphFont"/>
    <w:uiPriority w:val="99"/>
    <w:semiHidden/>
    <w:unhideWhenUsed/>
    <w:rsid w:val="00DD0BF0"/>
    <w:rPr>
      <w:sz w:val="16"/>
      <w:szCs w:val="16"/>
    </w:rPr>
  </w:style>
  <w:style w:type="paragraph" w:styleId="CommentText">
    <w:name w:val="annotation text"/>
    <w:basedOn w:val="Normal"/>
    <w:link w:val="CommentTextChar"/>
    <w:uiPriority w:val="99"/>
    <w:unhideWhenUsed/>
    <w:rsid w:val="00DD0BF0"/>
  </w:style>
  <w:style w:type="character" w:customStyle="1" w:styleId="CommentTextChar">
    <w:name w:val="Comment Text Char"/>
    <w:basedOn w:val="DefaultParagraphFont"/>
    <w:link w:val="CommentText"/>
    <w:uiPriority w:val="99"/>
    <w:rsid w:val="00DD0BF0"/>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DD0BF0"/>
    <w:rPr>
      <w:b/>
      <w:bCs/>
    </w:rPr>
  </w:style>
  <w:style w:type="character" w:customStyle="1" w:styleId="CommentSubjectChar">
    <w:name w:val="Comment Subject Char"/>
    <w:basedOn w:val="CommentTextChar"/>
    <w:link w:val="CommentSubject"/>
    <w:uiPriority w:val="99"/>
    <w:semiHidden/>
    <w:rsid w:val="00DD0BF0"/>
    <w:rPr>
      <w:rFonts w:ascii="Times New Roman" w:eastAsia="Times New Roman" w:hAnsi="Times New Roman" w:cs="Times New Roman"/>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246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png"/><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5C5FA0-813E-4444-B9D7-0D7C52FE85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1375</Words>
  <Characters>7841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CtrlSoft</Company>
  <LinksUpToDate>false</LinksUpToDate>
  <CharactersWithSpaces>9198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mutemi</dc:creator>
  <cp:lastModifiedBy>richard graham</cp:lastModifiedBy>
  <cp:revision>3</cp:revision>
  <cp:lastPrinted>2015-08-22T13:22:00Z</cp:lastPrinted>
  <dcterms:created xsi:type="dcterms:W3CDTF">2020-08-25T11:57:00Z</dcterms:created>
  <dcterms:modified xsi:type="dcterms:W3CDTF">2020-08-25T13:42:00Z</dcterms:modified>
</cp:coreProperties>
</file>